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8F1" w:rsidRPr="00F66CC9" w:rsidRDefault="00FB4732" w:rsidP="008738F1">
      <w:pPr>
        <w:pStyle w:val="DefaultText2"/>
        <w:jc w:val="center"/>
        <w:rPr>
          <w:b/>
          <w:sz w:val="22"/>
          <w:szCs w:val="22"/>
          <w:lang w:val="pt-BR"/>
        </w:rPr>
      </w:pPr>
      <w:r>
        <w:rPr>
          <w:b/>
          <w:sz w:val="22"/>
          <w:szCs w:val="22"/>
          <w:lang w:val="pt-BR"/>
        </w:rPr>
        <w:t>model</w:t>
      </w:r>
    </w:p>
    <w:p w:rsidR="008738F1" w:rsidRPr="00F66CC9" w:rsidRDefault="008738F1" w:rsidP="008738F1">
      <w:pPr>
        <w:pStyle w:val="DefaultText2"/>
        <w:jc w:val="center"/>
        <w:rPr>
          <w:b/>
          <w:sz w:val="22"/>
          <w:szCs w:val="22"/>
          <w:lang w:val="pt-BR"/>
        </w:rPr>
      </w:pPr>
      <w:r w:rsidRPr="00F66CC9">
        <w:rPr>
          <w:b/>
          <w:sz w:val="22"/>
          <w:szCs w:val="22"/>
          <w:lang w:val="pt-BR"/>
        </w:rPr>
        <w:t>CONTRACT DE PROIECTARE ŞI EXECUŢIE DE LUCR</w:t>
      </w:r>
      <w:r w:rsidRPr="00F66CC9">
        <w:rPr>
          <w:b/>
          <w:sz w:val="22"/>
          <w:szCs w:val="22"/>
          <w:lang w:val="ro-RO"/>
        </w:rPr>
        <w:t>Ă</w:t>
      </w:r>
      <w:r w:rsidRPr="00F66CC9">
        <w:rPr>
          <w:b/>
          <w:sz w:val="22"/>
          <w:szCs w:val="22"/>
          <w:lang w:val="pt-BR"/>
        </w:rPr>
        <w:t>RI</w:t>
      </w:r>
    </w:p>
    <w:p w:rsidR="008738F1" w:rsidRPr="00F66CC9" w:rsidRDefault="008738F1" w:rsidP="008738F1">
      <w:pPr>
        <w:pStyle w:val="DefaultText"/>
        <w:jc w:val="both"/>
        <w:rPr>
          <w:b/>
          <w:i/>
          <w:sz w:val="22"/>
          <w:szCs w:val="22"/>
          <w:lang w:val="pt-BR"/>
        </w:rPr>
      </w:pPr>
    </w:p>
    <w:p w:rsidR="008738F1" w:rsidRPr="00F66CC9" w:rsidRDefault="008738F1" w:rsidP="008738F1">
      <w:pPr>
        <w:spacing w:after="0" w:line="240" w:lineRule="auto"/>
        <w:ind w:firstLine="900"/>
        <w:jc w:val="both"/>
        <w:rPr>
          <w:rFonts w:ascii="Times New Roman" w:hAnsi="Times New Roman" w:cs="Times New Roman"/>
          <w:lang w:val="pt-BR"/>
        </w:rPr>
      </w:pPr>
      <w:r w:rsidRPr="00F66CC9">
        <w:rPr>
          <w:rFonts w:ascii="Times New Roman" w:hAnsi="Times New Roman" w:cs="Times New Roman"/>
          <w:lang w:val="pt-BR"/>
        </w:rPr>
        <w:t xml:space="preserve">În temeiul Ordonanţei de urgenţă a Guvernului nr. 34/2006 privind atribuirea contractelor de achizitie publică, a contractelor de concesiune de lucrări publice şi a contractelor de concesiune de servicii, cu modificările şi completările ulterioare, s-a încheiat prezentul contract de lucrări, </w:t>
      </w:r>
    </w:p>
    <w:p w:rsidR="008738F1" w:rsidRPr="00F66CC9" w:rsidRDefault="008738F1" w:rsidP="008738F1">
      <w:pPr>
        <w:spacing w:after="0" w:line="240" w:lineRule="auto"/>
        <w:ind w:firstLine="900"/>
        <w:jc w:val="both"/>
        <w:rPr>
          <w:rFonts w:ascii="Times New Roman" w:hAnsi="Times New Roman" w:cs="Times New Roman"/>
          <w:lang w:val="pt-BR"/>
        </w:rPr>
      </w:pPr>
      <w:r w:rsidRPr="00F66CC9">
        <w:rPr>
          <w:rFonts w:ascii="Times New Roman" w:hAnsi="Times New Roman" w:cs="Times New Roman"/>
          <w:b/>
          <w:lang w:val="pt-BR"/>
        </w:rPr>
        <w:t>între</w:t>
      </w:r>
    </w:p>
    <w:p w:rsidR="008738F1" w:rsidRPr="00F66CC9" w:rsidRDefault="008738F1" w:rsidP="008738F1">
      <w:pPr>
        <w:pStyle w:val="DefaultText"/>
        <w:jc w:val="both"/>
        <w:rPr>
          <w:b/>
          <w:i/>
          <w:sz w:val="22"/>
          <w:szCs w:val="22"/>
          <w:lang w:val="pt-BR"/>
        </w:rPr>
      </w:pPr>
    </w:p>
    <w:p w:rsidR="008738F1" w:rsidRPr="00F66CC9" w:rsidRDefault="008738F1" w:rsidP="002B42E6">
      <w:pPr>
        <w:pStyle w:val="Heading1"/>
        <w:ind w:firstLine="720"/>
        <w:jc w:val="both"/>
        <w:rPr>
          <w:rFonts w:ascii="Times New Roman" w:hAnsi="Times New Roman" w:cs="Times New Roman"/>
          <w:sz w:val="22"/>
          <w:szCs w:val="22"/>
          <w:lang w:val="pt-BR"/>
        </w:rPr>
      </w:pPr>
      <w:r w:rsidRPr="002B42E6">
        <w:rPr>
          <w:rFonts w:ascii="Times New Roman" w:hAnsi="Times New Roman" w:cs="Times New Roman"/>
          <w:sz w:val="24"/>
          <w:lang w:val="pt-BR"/>
        </w:rPr>
        <w:t>1.</w:t>
      </w:r>
      <w:r w:rsidR="002B42E6" w:rsidRPr="002B42E6">
        <w:rPr>
          <w:rFonts w:ascii="Times New Roman" w:hAnsi="Times New Roman" w:cs="Times New Roman"/>
          <w:sz w:val="24"/>
          <w:lang w:val="it-IT"/>
        </w:rPr>
        <w:t xml:space="preserve"> MUNICIPIUL SĂCELE, reprezentat prin Primar Ec. NISTOR RADU FLOREA şi Director Executiv Ec. CIOCA OVIDIU, cu sediul în Săcele, str. P-ţa Libertăţii, nr. 17, telefon/fax 0268/273091, cont IBAN RO_____________________________, deschis la Trezoreria Mun. Sacele, </w:t>
      </w:r>
      <w:r w:rsidR="002B42E6" w:rsidRPr="002B42E6">
        <w:rPr>
          <w:rFonts w:ascii="Times New Roman" w:hAnsi="Times New Roman" w:cs="Times New Roman"/>
          <w:sz w:val="24"/>
          <w:lang w:val="es-ES"/>
        </w:rPr>
        <w:t xml:space="preserve">în calitate de  </w:t>
      </w:r>
      <w:r w:rsidR="002B42E6" w:rsidRPr="002B42E6">
        <w:rPr>
          <w:rFonts w:ascii="Times New Roman" w:hAnsi="Times New Roman" w:cs="Times New Roman"/>
          <w:sz w:val="24"/>
        </w:rPr>
        <w:t>achizitor</w:t>
      </w:r>
      <w:r w:rsidR="002B42E6" w:rsidRPr="002B42E6">
        <w:rPr>
          <w:rFonts w:ascii="Times New Roman" w:hAnsi="Times New Roman" w:cs="Times New Roman"/>
          <w:sz w:val="24"/>
          <w:lang w:val="es-ES"/>
        </w:rPr>
        <w:t>,  pe de o parte</w:t>
      </w:r>
      <w:r w:rsidRPr="00F66CC9">
        <w:rPr>
          <w:rFonts w:ascii="Times New Roman" w:hAnsi="Times New Roman" w:cs="Times New Roman"/>
          <w:sz w:val="22"/>
          <w:szCs w:val="22"/>
          <w:lang w:val="pt-BR"/>
        </w:rPr>
        <w:t>,</w:t>
      </w:r>
    </w:p>
    <w:p w:rsidR="008738F1" w:rsidRPr="00F66CC9" w:rsidRDefault="008738F1" w:rsidP="008738F1">
      <w:pPr>
        <w:pStyle w:val="DefaultText"/>
        <w:ind w:firstLine="900"/>
        <w:jc w:val="both"/>
        <w:rPr>
          <w:b/>
          <w:sz w:val="22"/>
          <w:szCs w:val="22"/>
          <w:lang w:val="pt-BR"/>
        </w:rPr>
      </w:pPr>
      <w:r w:rsidRPr="00F66CC9">
        <w:rPr>
          <w:b/>
          <w:sz w:val="22"/>
          <w:szCs w:val="22"/>
          <w:lang w:val="pt-BR"/>
        </w:rPr>
        <w:t xml:space="preserve">şi </w:t>
      </w:r>
    </w:p>
    <w:p w:rsidR="008738F1" w:rsidRPr="00F66CC9" w:rsidRDefault="008738F1" w:rsidP="008738F1">
      <w:pPr>
        <w:pStyle w:val="DefaultText"/>
        <w:jc w:val="both"/>
        <w:rPr>
          <w:sz w:val="22"/>
          <w:szCs w:val="22"/>
          <w:lang w:val="pt-BR"/>
        </w:rPr>
      </w:pPr>
      <w:r w:rsidRPr="00F66CC9">
        <w:rPr>
          <w:sz w:val="22"/>
          <w:szCs w:val="22"/>
          <w:lang w:val="pt-BR"/>
        </w:rPr>
        <w:t xml:space="preserve">……... ................ ...........................  …………….  </w:t>
      </w:r>
      <w:r w:rsidRPr="00F66CC9">
        <w:rPr>
          <w:b/>
          <w:i/>
          <w:sz w:val="22"/>
          <w:szCs w:val="22"/>
          <w:lang w:val="pt-BR"/>
        </w:rPr>
        <w:t>denumirea  operatorului economic</w:t>
      </w:r>
      <w:r w:rsidRPr="00F66CC9">
        <w:rPr>
          <w:sz w:val="22"/>
          <w:szCs w:val="22"/>
          <w:lang w:val="pt-BR"/>
        </w:rPr>
        <w:t xml:space="preserve">  cu sediul în  .................................................................. telefon/fax .............................................. număr de înmatriculare în Registrul Comerţului .................................................. cod fiscal ................................... având cont deschis la cont (trezorerie, bancă) .........................................................reprezentat prin domnul/doamna ............................................................................................... (numele şi prenumele  conducătorului), având funcţia de ..............................................., în calitate de </w:t>
      </w:r>
      <w:r w:rsidRPr="00F66CC9">
        <w:rPr>
          <w:b/>
          <w:sz w:val="22"/>
          <w:szCs w:val="22"/>
          <w:lang w:val="pt-BR"/>
        </w:rPr>
        <w:t>executant</w:t>
      </w:r>
      <w:r w:rsidRPr="00F66CC9">
        <w:rPr>
          <w:sz w:val="22"/>
          <w:szCs w:val="22"/>
          <w:lang w:val="pt-BR"/>
        </w:rPr>
        <w:t>, pe de altă parte.</w:t>
      </w:r>
    </w:p>
    <w:p w:rsidR="008738F1" w:rsidRPr="00F66CC9" w:rsidRDefault="008738F1" w:rsidP="008738F1">
      <w:pPr>
        <w:pStyle w:val="DefaultText"/>
        <w:jc w:val="both"/>
        <w:rPr>
          <w:b/>
          <w:sz w:val="22"/>
          <w:szCs w:val="22"/>
          <w:lang w:val="pt-BR"/>
        </w:rPr>
      </w:pPr>
    </w:p>
    <w:p w:rsidR="008738F1" w:rsidRPr="00F66CC9" w:rsidRDefault="008738F1" w:rsidP="008738F1">
      <w:pPr>
        <w:pStyle w:val="DefaultText2"/>
        <w:jc w:val="both"/>
        <w:rPr>
          <w:b/>
          <w:i/>
          <w:sz w:val="22"/>
          <w:szCs w:val="22"/>
          <w:lang w:val="pt-BR"/>
        </w:rPr>
      </w:pPr>
      <w:r w:rsidRPr="00F66CC9">
        <w:rPr>
          <w:b/>
          <w:i/>
          <w:sz w:val="22"/>
          <w:szCs w:val="22"/>
          <w:lang w:val="pt-BR"/>
        </w:rPr>
        <w:t xml:space="preserve">Articolul 2. Definiţii </w:t>
      </w:r>
    </w:p>
    <w:p w:rsidR="008738F1" w:rsidRPr="00F66CC9" w:rsidRDefault="008738F1" w:rsidP="008738F1">
      <w:pPr>
        <w:pStyle w:val="DefaultText2"/>
        <w:jc w:val="both"/>
        <w:rPr>
          <w:sz w:val="22"/>
          <w:szCs w:val="22"/>
          <w:lang w:val="pt-BR"/>
        </w:rPr>
      </w:pPr>
      <w:r w:rsidRPr="00F66CC9">
        <w:rPr>
          <w:sz w:val="22"/>
          <w:szCs w:val="22"/>
          <w:lang w:val="pt-BR"/>
        </w:rPr>
        <w:t xml:space="preserve"> </w:t>
      </w:r>
    </w:p>
    <w:p w:rsidR="008738F1" w:rsidRPr="00F66CC9" w:rsidRDefault="008738F1" w:rsidP="008738F1">
      <w:pPr>
        <w:pStyle w:val="DefaultText2"/>
        <w:jc w:val="both"/>
        <w:rPr>
          <w:sz w:val="22"/>
          <w:szCs w:val="22"/>
          <w:lang w:val="pt-BR"/>
        </w:rPr>
      </w:pPr>
      <w:r w:rsidRPr="00F66CC9">
        <w:rPr>
          <w:sz w:val="22"/>
          <w:szCs w:val="22"/>
          <w:lang w:val="pt-BR"/>
        </w:rPr>
        <w:t>În prezentul contract următorii termeni vor fi interpretaţi astfel:</w:t>
      </w:r>
    </w:p>
    <w:p w:rsidR="008738F1" w:rsidRPr="00F66CC9" w:rsidRDefault="008738F1" w:rsidP="008738F1">
      <w:pPr>
        <w:pStyle w:val="DefaultText2"/>
        <w:numPr>
          <w:ilvl w:val="3"/>
          <w:numId w:val="2"/>
        </w:numPr>
        <w:tabs>
          <w:tab w:val="left" w:pos="360"/>
        </w:tabs>
        <w:ind w:left="0" w:firstLine="0"/>
        <w:jc w:val="both"/>
        <w:rPr>
          <w:sz w:val="22"/>
          <w:szCs w:val="22"/>
        </w:rPr>
      </w:pPr>
      <w:r w:rsidRPr="00F66CC9">
        <w:rPr>
          <w:b/>
          <w:i/>
          <w:sz w:val="22"/>
          <w:szCs w:val="22"/>
        </w:rPr>
        <w:t>contract</w:t>
      </w:r>
      <w:r w:rsidRPr="00F66CC9">
        <w:rPr>
          <w:sz w:val="22"/>
          <w:szCs w:val="22"/>
        </w:rPr>
        <w:t xml:space="preserve"> –prezentul contract şi toate anexele sale;</w:t>
      </w:r>
    </w:p>
    <w:p w:rsidR="008738F1" w:rsidRPr="00F66CC9" w:rsidRDefault="008738F1" w:rsidP="008738F1">
      <w:pPr>
        <w:pStyle w:val="DefaultText2"/>
        <w:numPr>
          <w:ilvl w:val="3"/>
          <w:numId w:val="2"/>
        </w:numPr>
        <w:tabs>
          <w:tab w:val="left" w:pos="360"/>
        </w:tabs>
        <w:ind w:left="0" w:firstLine="0"/>
        <w:jc w:val="both"/>
        <w:rPr>
          <w:sz w:val="22"/>
          <w:szCs w:val="22"/>
        </w:rPr>
      </w:pPr>
      <w:r w:rsidRPr="00F66CC9">
        <w:rPr>
          <w:b/>
          <w:i/>
          <w:sz w:val="22"/>
          <w:szCs w:val="22"/>
        </w:rPr>
        <w:t>achizitor şi executant</w:t>
      </w:r>
      <w:r w:rsidRPr="00F66CC9">
        <w:rPr>
          <w:sz w:val="22"/>
          <w:szCs w:val="22"/>
        </w:rPr>
        <w:t xml:space="preserve"> - părţile contractante, aşa cum sunt acestea numite în prezentul contract;</w:t>
      </w:r>
    </w:p>
    <w:p w:rsidR="008738F1" w:rsidRPr="00F66CC9" w:rsidRDefault="008738F1" w:rsidP="008738F1">
      <w:pPr>
        <w:pStyle w:val="DefaultText2"/>
        <w:numPr>
          <w:ilvl w:val="3"/>
          <w:numId w:val="2"/>
        </w:numPr>
        <w:tabs>
          <w:tab w:val="left" w:pos="360"/>
        </w:tabs>
        <w:ind w:left="0" w:firstLine="0"/>
        <w:jc w:val="both"/>
        <w:rPr>
          <w:sz w:val="22"/>
          <w:szCs w:val="22"/>
        </w:rPr>
      </w:pPr>
      <w:r w:rsidRPr="00F66CC9">
        <w:rPr>
          <w:b/>
          <w:i/>
          <w:sz w:val="22"/>
          <w:szCs w:val="22"/>
        </w:rPr>
        <w:t>preţul contractului</w:t>
      </w:r>
      <w:r w:rsidRPr="00F66CC9">
        <w:rPr>
          <w:sz w:val="22"/>
          <w:szCs w:val="22"/>
        </w:rPr>
        <w:t xml:space="preserve"> - preţul plătibil executantului de către achizitor, în baza contractului, pentru îndeplinirea integrală şi corespunzătoare a tuturor obligaţiilor sale, asumate prin contract;</w:t>
      </w:r>
    </w:p>
    <w:p w:rsidR="008738F1" w:rsidRPr="00F66CC9" w:rsidRDefault="008738F1" w:rsidP="008738F1">
      <w:pPr>
        <w:pStyle w:val="DefaultText2"/>
        <w:numPr>
          <w:ilvl w:val="3"/>
          <w:numId w:val="2"/>
        </w:numPr>
        <w:tabs>
          <w:tab w:val="left" w:pos="360"/>
        </w:tabs>
        <w:ind w:left="0" w:firstLine="0"/>
        <w:jc w:val="both"/>
        <w:rPr>
          <w:i/>
          <w:sz w:val="22"/>
          <w:szCs w:val="22"/>
          <w:lang w:val="pt-BR"/>
        </w:rPr>
      </w:pPr>
      <w:r w:rsidRPr="00F66CC9">
        <w:rPr>
          <w:b/>
          <w:i/>
          <w:sz w:val="22"/>
          <w:szCs w:val="22"/>
          <w:lang w:val="pt-BR"/>
        </w:rPr>
        <w:t>amplasamentul lucrării</w:t>
      </w:r>
      <w:r w:rsidRPr="00F66CC9">
        <w:rPr>
          <w:i/>
          <w:sz w:val="22"/>
          <w:szCs w:val="22"/>
          <w:lang w:val="pt-BR"/>
        </w:rPr>
        <w:t xml:space="preserve"> -</w:t>
      </w:r>
      <w:r w:rsidRPr="00F66CC9">
        <w:rPr>
          <w:sz w:val="22"/>
          <w:szCs w:val="22"/>
          <w:lang w:val="pt-BR"/>
        </w:rPr>
        <w:t xml:space="preserve"> locul unde executantul execută lucrarea;</w:t>
      </w:r>
    </w:p>
    <w:p w:rsidR="008738F1" w:rsidRPr="00F66CC9" w:rsidRDefault="008738F1" w:rsidP="008738F1">
      <w:pPr>
        <w:pStyle w:val="DefaultText"/>
        <w:numPr>
          <w:ilvl w:val="0"/>
          <w:numId w:val="2"/>
        </w:numPr>
        <w:jc w:val="both"/>
        <w:rPr>
          <w:sz w:val="22"/>
          <w:szCs w:val="22"/>
          <w:lang w:val="es-ES"/>
        </w:rPr>
      </w:pPr>
      <w:r w:rsidRPr="00F66CC9">
        <w:rPr>
          <w:b/>
          <w:i/>
          <w:sz w:val="22"/>
          <w:szCs w:val="22"/>
          <w:lang w:val="pt-BR"/>
        </w:rPr>
        <w:t>forţa majoră</w:t>
      </w:r>
      <w:r w:rsidRPr="00F66CC9">
        <w:rPr>
          <w:i/>
          <w:sz w:val="22"/>
          <w:szCs w:val="22"/>
          <w:lang w:val="pt-BR"/>
        </w:rPr>
        <w:t xml:space="preserve"> </w:t>
      </w:r>
      <w:r w:rsidRPr="00F66CC9">
        <w:rPr>
          <w:sz w:val="22"/>
          <w:szCs w:val="22"/>
          <w:lang w:val="pt-BR"/>
        </w:rPr>
        <w:t xml:space="preserve">- orice eveniment extern, imprevizibil, absolut invincibil şi inevitabil,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w:t>
      </w:r>
      <w:r w:rsidRPr="00F66CC9">
        <w:rPr>
          <w:sz w:val="22"/>
          <w:szCs w:val="22"/>
          <w:lang w:val="es-ES"/>
        </w:rPr>
        <w:t>Nu este considerat forţă majoră un eveniment asemenea celor de mai sus care, fără a crea o imposibilitate de executare, face extrem de costisitoare executarea obligaţiilor uneia din părţi;</w:t>
      </w:r>
    </w:p>
    <w:p w:rsidR="008738F1" w:rsidRPr="00F66CC9" w:rsidRDefault="008738F1" w:rsidP="008738F1">
      <w:pPr>
        <w:pStyle w:val="DefaultText2"/>
        <w:numPr>
          <w:ilvl w:val="3"/>
          <w:numId w:val="2"/>
        </w:numPr>
        <w:tabs>
          <w:tab w:val="left" w:pos="360"/>
        </w:tabs>
        <w:ind w:left="0" w:firstLine="0"/>
        <w:jc w:val="both"/>
        <w:rPr>
          <w:sz w:val="22"/>
          <w:szCs w:val="22"/>
          <w:lang w:val="de-DE"/>
        </w:rPr>
      </w:pPr>
      <w:r w:rsidRPr="00F66CC9">
        <w:rPr>
          <w:b/>
          <w:i/>
          <w:sz w:val="22"/>
          <w:szCs w:val="22"/>
          <w:lang w:val="de-DE"/>
        </w:rPr>
        <w:t>zi</w:t>
      </w:r>
      <w:r w:rsidRPr="00F66CC9">
        <w:rPr>
          <w:i/>
          <w:sz w:val="22"/>
          <w:szCs w:val="22"/>
          <w:lang w:val="de-DE"/>
        </w:rPr>
        <w:t xml:space="preserve"> </w:t>
      </w:r>
      <w:r w:rsidRPr="00F66CC9">
        <w:rPr>
          <w:sz w:val="22"/>
          <w:szCs w:val="22"/>
          <w:lang w:val="de-DE"/>
        </w:rPr>
        <w:t xml:space="preserve">- zi calendaristică; </w:t>
      </w:r>
      <w:r w:rsidRPr="00F66CC9">
        <w:rPr>
          <w:b/>
          <w:i/>
          <w:sz w:val="22"/>
          <w:szCs w:val="22"/>
          <w:lang w:val="de-DE"/>
        </w:rPr>
        <w:t>an</w:t>
      </w:r>
      <w:r w:rsidRPr="00F66CC9">
        <w:rPr>
          <w:b/>
          <w:sz w:val="22"/>
          <w:szCs w:val="22"/>
          <w:lang w:val="de-DE"/>
        </w:rPr>
        <w:t xml:space="preserve"> </w:t>
      </w:r>
      <w:r w:rsidRPr="00F66CC9">
        <w:rPr>
          <w:sz w:val="22"/>
          <w:szCs w:val="22"/>
          <w:lang w:val="de-DE"/>
        </w:rPr>
        <w:t>- 365 zile.</w:t>
      </w:r>
    </w:p>
    <w:p w:rsidR="008738F1" w:rsidRPr="00F66CC9" w:rsidRDefault="008738F1" w:rsidP="008738F1">
      <w:pPr>
        <w:pStyle w:val="DefaultText2"/>
        <w:numPr>
          <w:ilvl w:val="3"/>
          <w:numId w:val="2"/>
        </w:numPr>
        <w:tabs>
          <w:tab w:val="left" w:pos="360"/>
        </w:tabs>
        <w:ind w:left="0" w:firstLine="0"/>
        <w:jc w:val="both"/>
        <w:rPr>
          <w:sz w:val="22"/>
          <w:szCs w:val="22"/>
          <w:lang w:val="de-DE"/>
        </w:rPr>
      </w:pPr>
      <w:r w:rsidRPr="00F66CC9">
        <w:rPr>
          <w:b/>
          <w:sz w:val="22"/>
          <w:szCs w:val="22"/>
          <w:lang w:val="ro-RO"/>
        </w:rPr>
        <w:t>ordin administrativ</w:t>
      </w:r>
      <w:r w:rsidRPr="00F66CC9">
        <w:rPr>
          <w:sz w:val="22"/>
          <w:szCs w:val="22"/>
          <w:lang w:val="ro-RO"/>
        </w:rPr>
        <w:t>: orice instrucţiune sau ordin emis de achizitor către executant privind execuţia lucrărilor.</w:t>
      </w:r>
    </w:p>
    <w:p w:rsidR="008738F1" w:rsidRPr="00F66CC9" w:rsidRDefault="008738F1" w:rsidP="008738F1">
      <w:pPr>
        <w:pStyle w:val="DefaultText2"/>
        <w:numPr>
          <w:ilvl w:val="3"/>
          <w:numId w:val="2"/>
        </w:numPr>
        <w:tabs>
          <w:tab w:val="left" w:pos="360"/>
        </w:tabs>
        <w:ind w:left="0" w:firstLine="0"/>
        <w:jc w:val="both"/>
        <w:rPr>
          <w:sz w:val="22"/>
          <w:szCs w:val="22"/>
          <w:lang w:val="de-DE"/>
        </w:rPr>
      </w:pPr>
      <w:r w:rsidRPr="00F66CC9">
        <w:rPr>
          <w:b/>
          <w:sz w:val="22"/>
          <w:szCs w:val="22"/>
          <w:lang w:val="ro-RO"/>
        </w:rPr>
        <w:t xml:space="preserve">act adiţional: </w:t>
      </w:r>
      <w:r w:rsidRPr="00F66CC9">
        <w:rPr>
          <w:sz w:val="22"/>
          <w:szCs w:val="22"/>
          <w:lang w:val="ro-RO"/>
        </w:rPr>
        <w:t xml:space="preserve">document ce modifica termenii şi condiţiile contractului de execuţie. </w:t>
      </w:r>
    </w:p>
    <w:p w:rsidR="008738F1" w:rsidRPr="00F66CC9" w:rsidRDefault="008738F1" w:rsidP="008738F1">
      <w:pPr>
        <w:pStyle w:val="DefaultText2"/>
        <w:numPr>
          <w:ilvl w:val="3"/>
          <w:numId w:val="2"/>
        </w:numPr>
        <w:tabs>
          <w:tab w:val="left" w:pos="360"/>
        </w:tabs>
        <w:ind w:left="0" w:firstLine="0"/>
        <w:jc w:val="both"/>
        <w:rPr>
          <w:sz w:val="22"/>
          <w:szCs w:val="22"/>
          <w:lang w:val="de-DE"/>
        </w:rPr>
      </w:pPr>
      <w:r w:rsidRPr="00F66CC9">
        <w:rPr>
          <w:b/>
          <w:bCs/>
          <w:sz w:val="22"/>
          <w:szCs w:val="22"/>
          <w:lang w:val="ro-RO"/>
        </w:rPr>
        <w:t>conflict de interese</w:t>
      </w:r>
      <w:r w:rsidRPr="00F66CC9">
        <w:rPr>
          <w:sz w:val="22"/>
          <w:szCs w:val="22"/>
          <w:lang w:val="ro-RO"/>
        </w:rPr>
        <w:t xml:space="preserve"> înseamnă orice eveniment influenţând capacitatea executantului de a exprima o opinie profesională obiectivă şi imparţială, sau care îl împiedică pe acesta, în orice moment, să acorde prioritate intereselor achizitorului sau interesului public general al Proiectului, orice motiv în legătură cu posibile contracte în viitor sau în conflict cu alte angajamente, trecute sau prezente, ale executantului. Aceste restricţii sunt de asemenea aplicabile oricăror sub-contractanţi, salariaţi şi experţi acţionând sub autoritatea şi controlul executantului.  </w:t>
      </w:r>
    </w:p>
    <w:p w:rsidR="008738F1" w:rsidRPr="00F66CC9" w:rsidRDefault="008738F1" w:rsidP="008738F1">
      <w:pPr>
        <w:pStyle w:val="DefaultText2"/>
        <w:numPr>
          <w:ilvl w:val="3"/>
          <w:numId w:val="2"/>
        </w:numPr>
        <w:tabs>
          <w:tab w:val="left" w:pos="360"/>
        </w:tabs>
        <w:ind w:left="0" w:firstLine="0"/>
        <w:jc w:val="both"/>
        <w:rPr>
          <w:sz w:val="22"/>
          <w:szCs w:val="22"/>
          <w:lang w:val="de-DE"/>
        </w:rPr>
      </w:pPr>
      <w:r w:rsidRPr="00F66CC9">
        <w:rPr>
          <w:b/>
          <w:sz w:val="22"/>
          <w:szCs w:val="22"/>
          <w:lang w:val="ro-RO"/>
        </w:rPr>
        <w:t>Despăgubire generală:</w:t>
      </w:r>
      <w:r w:rsidRPr="00F66CC9">
        <w:rPr>
          <w:sz w:val="22"/>
          <w:szCs w:val="22"/>
          <w:lang w:val="ro-RO"/>
        </w:rPr>
        <w:t xml:space="preserve"> suma, neprevăzută expres în prezentul contract, care este acordată de către instanţa de judecată sau este convenită de către părţi ca şi despăgubire plătibilă părţii prejudiciate în urma încălcării contractului de proiectare şi execuţie lucrări de către cealaltă parte. </w:t>
      </w:r>
    </w:p>
    <w:p w:rsidR="008738F1" w:rsidRPr="00F66CC9" w:rsidRDefault="008738F1" w:rsidP="008738F1">
      <w:pPr>
        <w:pStyle w:val="DefaultText2"/>
        <w:numPr>
          <w:ilvl w:val="3"/>
          <w:numId w:val="2"/>
        </w:numPr>
        <w:tabs>
          <w:tab w:val="left" w:pos="360"/>
        </w:tabs>
        <w:ind w:left="0" w:firstLine="0"/>
        <w:jc w:val="both"/>
        <w:rPr>
          <w:sz w:val="22"/>
          <w:szCs w:val="22"/>
          <w:lang w:val="de-DE"/>
        </w:rPr>
      </w:pPr>
      <w:r w:rsidRPr="00F66CC9">
        <w:rPr>
          <w:b/>
          <w:sz w:val="22"/>
          <w:szCs w:val="22"/>
          <w:lang w:val="ro-RO"/>
        </w:rPr>
        <w:t>penalitate contractuală:</w:t>
      </w:r>
      <w:r w:rsidRPr="00F66CC9">
        <w:rPr>
          <w:sz w:val="22"/>
          <w:szCs w:val="22"/>
          <w:lang w:val="ro-RO"/>
        </w:rPr>
        <w:t xml:space="preserve"> despăgubirea stabilită în contractul de prestări servicii ca fiind plătibilă de către una din părţile contractante către cealaltă parte în caz de neîndeplinire a obligaţiilor din contract;</w:t>
      </w:r>
    </w:p>
    <w:p w:rsidR="008738F1" w:rsidRPr="00F66CC9" w:rsidRDefault="008738F1" w:rsidP="008738F1">
      <w:pPr>
        <w:pStyle w:val="DefaultText2"/>
        <w:numPr>
          <w:ilvl w:val="3"/>
          <w:numId w:val="2"/>
        </w:numPr>
        <w:tabs>
          <w:tab w:val="left" w:pos="360"/>
        </w:tabs>
        <w:ind w:left="0" w:firstLine="0"/>
        <w:jc w:val="both"/>
        <w:rPr>
          <w:sz w:val="22"/>
          <w:szCs w:val="22"/>
          <w:lang w:val="de-DE"/>
        </w:rPr>
      </w:pPr>
      <w:r w:rsidRPr="00F66CC9">
        <w:rPr>
          <w:b/>
          <w:sz w:val="22"/>
          <w:szCs w:val="22"/>
          <w:lang w:val="ro-RO"/>
        </w:rPr>
        <w:t>proiectul:</w:t>
      </w:r>
      <w:r w:rsidRPr="00F66CC9">
        <w:rPr>
          <w:sz w:val="22"/>
          <w:szCs w:val="22"/>
          <w:lang w:val="ro-RO"/>
        </w:rPr>
        <w:t xml:space="preserve"> proiectul (documentaţia) în legătură cu care sunt executate lucrările în conformitate cu prevederile din prezentul contract;</w:t>
      </w:r>
    </w:p>
    <w:p w:rsidR="008738F1" w:rsidRPr="00F66CC9" w:rsidRDefault="008738F1" w:rsidP="008738F1">
      <w:pPr>
        <w:pStyle w:val="DefaultText2"/>
        <w:numPr>
          <w:ilvl w:val="3"/>
          <w:numId w:val="2"/>
        </w:numPr>
        <w:tabs>
          <w:tab w:val="left" w:pos="360"/>
        </w:tabs>
        <w:ind w:left="0" w:firstLine="0"/>
        <w:jc w:val="both"/>
        <w:rPr>
          <w:sz w:val="22"/>
          <w:szCs w:val="22"/>
          <w:lang w:val="de-DE"/>
        </w:rPr>
      </w:pPr>
      <w:r w:rsidRPr="00F66CC9">
        <w:rPr>
          <w:b/>
          <w:sz w:val="22"/>
          <w:szCs w:val="22"/>
          <w:lang w:val="de-DE"/>
        </w:rPr>
        <w:t>sector de lucrare</w:t>
      </w:r>
      <w:r w:rsidRPr="00F66CC9">
        <w:rPr>
          <w:sz w:val="22"/>
          <w:szCs w:val="22"/>
          <w:lang w:val="de-DE"/>
        </w:rPr>
        <w:t xml:space="preserve"> : obiect de construcţie, parte a obiectivului de investiţie cu funcţionalitate distinctă în cadrul ansamblului acestuia.</w:t>
      </w:r>
    </w:p>
    <w:p w:rsidR="008738F1" w:rsidRPr="00F66CC9" w:rsidRDefault="008738F1" w:rsidP="008738F1">
      <w:pPr>
        <w:pStyle w:val="DefaultText2"/>
        <w:numPr>
          <w:ilvl w:val="3"/>
          <w:numId w:val="2"/>
        </w:numPr>
        <w:tabs>
          <w:tab w:val="left" w:pos="360"/>
        </w:tabs>
        <w:ind w:left="0" w:firstLine="0"/>
        <w:jc w:val="both"/>
        <w:rPr>
          <w:sz w:val="22"/>
          <w:szCs w:val="22"/>
          <w:lang w:val="de-DE"/>
        </w:rPr>
      </w:pPr>
      <w:r w:rsidRPr="00F66CC9">
        <w:rPr>
          <w:b/>
          <w:sz w:val="22"/>
          <w:szCs w:val="22"/>
          <w:lang w:val="ro-RO"/>
        </w:rPr>
        <w:lastRenderedPageBreak/>
        <w:t>termene limită:</w:t>
      </w:r>
      <w:r w:rsidRPr="00F66CC9">
        <w:rPr>
          <w:sz w:val="22"/>
          <w:szCs w:val="22"/>
          <w:lang w:val="ro-RO"/>
        </w:rPr>
        <w:t xml:space="preserve"> perioade din contract care vor începe să curgă din ziua următoare emiterii actului sau producerii evenimentului care reprezintă momentul de început al perioadelor respective. În cazul în care ultima zi a termenului se împlineşte într-o zi nelucrătoare, termenul va expira la sfârşitul următoarei zile lucrătoare.</w:t>
      </w:r>
    </w:p>
    <w:p w:rsidR="008738F1" w:rsidRPr="00F66CC9" w:rsidRDefault="008738F1" w:rsidP="008738F1">
      <w:pPr>
        <w:pStyle w:val="DefaultText2"/>
        <w:numPr>
          <w:ilvl w:val="3"/>
          <w:numId w:val="2"/>
        </w:numPr>
        <w:tabs>
          <w:tab w:val="left" w:pos="360"/>
        </w:tabs>
        <w:ind w:left="0" w:firstLine="0"/>
        <w:jc w:val="both"/>
        <w:rPr>
          <w:sz w:val="22"/>
          <w:szCs w:val="22"/>
          <w:lang w:val="de-DE"/>
        </w:rPr>
      </w:pPr>
      <w:r w:rsidRPr="00F66CC9">
        <w:rPr>
          <w:b/>
          <w:sz w:val="22"/>
          <w:szCs w:val="22"/>
          <w:lang w:val="ro-RO"/>
        </w:rPr>
        <w:t xml:space="preserve">garanţia de participare: </w:t>
      </w:r>
      <w:r w:rsidRPr="00F66CC9">
        <w:rPr>
          <w:sz w:val="22"/>
          <w:szCs w:val="22"/>
          <w:lang w:val="ro-RO"/>
        </w:rPr>
        <w:t>suma de bani care se</w:t>
      </w:r>
      <w:r w:rsidRPr="00F66CC9">
        <w:rPr>
          <w:b/>
          <w:sz w:val="22"/>
          <w:szCs w:val="22"/>
          <w:lang w:val="ro-RO"/>
        </w:rPr>
        <w:t xml:space="preserve"> </w:t>
      </w:r>
      <w:r w:rsidRPr="00F66CC9">
        <w:rPr>
          <w:sz w:val="22"/>
          <w:szCs w:val="22"/>
          <w:lang w:val="es-ES"/>
        </w:rPr>
        <w:t>constituie de către ofertant în scopul de a proteja autoritatea contractantă faţă de riscul unui eventual comportament necorespunzător al acestuia pe întreaga perioadă derulată până la încheierea contractului de achiziţie publică.</w:t>
      </w:r>
    </w:p>
    <w:p w:rsidR="008738F1" w:rsidRPr="00F66CC9" w:rsidRDefault="008738F1" w:rsidP="008738F1">
      <w:pPr>
        <w:pStyle w:val="DefaultText2"/>
        <w:numPr>
          <w:ilvl w:val="3"/>
          <w:numId w:val="2"/>
        </w:numPr>
        <w:tabs>
          <w:tab w:val="left" w:pos="360"/>
        </w:tabs>
        <w:ind w:left="0" w:firstLine="0"/>
        <w:jc w:val="both"/>
        <w:rPr>
          <w:sz w:val="22"/>
          <w:szCs w:val="22"/>
          <w:lang w:val="de-DE"/>
        </w:rPr>
      </w:pPr>
      <w:r w:rsidRPr="00F66CC9">
        <w:rPr>
          <w:rStyle w:val="Par1Char"/>
          <w:b/>
          <w:sz w:val="22"/>
          <w:szCs w:val="22"/>
          <w:lang w:val="ro-RO"/>
        </w:rPr>
        <w:t>garanţia de bună execuţie</w:t>
      </w:r>
      <w:r w:rsidRPr="00F66CC9">
        <w:rPr>
          <w:sz w:val="22"/>
          <w:szCs w:val="22"/>
          <w:lang w:val="es-ES"/>
        </w:rPr>
        <w:t xml:space="preserve"> suma de bani care se constituie de către contractant în scopul asigurării autorităţii contractante de îndeplinirea cantitativă, calitativă şi în perioada convenită a contractului. </w:t>
      </w:r>
    </w:p>
    <w:p w:rsidR="008738F1" w:rsidRPr="00F66CC9" w:rsidRDefault="008738F1" w:rsidP="008738F1">
      <w:pPr>
        <w:pStyle w:val="DefaultText2"/>
        <w:numPr>
          <w:ilvl w:val="3"/>
          <w:numId w:val="2"/>
        </w:numPr>
        <w:tabs>
          <w:tab w:val="left" w:pos="360"/>
        </w:tabs>
        <w:ind w:left="0" w:firstLine="0"/>
        <w:jc w:val="both"/>
        <w:rPr>
          <w:sz w:val="22"/>
          <w:szCs w:val="22"/>
          <w:lang w:val="de-DE"/>
        </w:rPr>
      </w:pPr>
      <w:r w:rsidRPr="00F66CC9">
        <w:rPr>
          <w:b/>
          <w:sz w:val="22"/>
          <w:szCs w:val="22"/>
          <w:lang w:val="es-ES"/>
        </w:rPr>
        <w:t xml:space="preserve">garanţia acordată lucrărilor : </w:t>
      </w:r>
      <w:r w:rsidRPr="00F66CC9">
        <w:rPr>
          <w:sz w:val="22"/>
          <w:szCs w:val="22"/>
          <w:lang w:val="es-ES"/>
        </w:rPr>
        <w:t>perioada de timp cuprinsă</w:t>
      </w:r>
      <w:r w:rsidRPr="00F66CC9">
        <w:rPr>
          <w:b/>
          <w:sz w:val="22"/>
          <w:szCs w:val="22"/>
          <w:lang w:val="es-ES"/>
        </w:rPr>
        <w:t xml:space="preserve"> </w:t>
      </w:r>
      <w:r w:rsidRPr="00F66CC9">
        <w:rPr>
          <w:sz w:val="22"/>
          <w:szCs w:val="22"/>
          <w:lang w:val="es-ES"/>
        </w:rPr>
        <w:t xml:space="preserve">între data recepţiei la terminarea lucrărilor şi data recepţiei finale </w:t>
      </w:r>
    </w:p>
    <w:p w:rsidR="008738F1" w:rsidRPr="00F66CC9" w:rsidRDefault="008738F1" w:rsidP="008738F1">
      <w:pPr>
        <w:pStyle w:val="DefaultText2"/>
        <w:numPr>
          <w:ilvl w:val="3"/>
          <w:numId w:val="2"/>
        </w:numPr>
        <w:tabs>
          <w:tab w:val="left" w:pos="360"/>
        </w:tabs>
        <w:ind w:left="0" w:firstLine="0"/>
        <w:jc w:val="both"/>
        <w:rPr>
          <w:rStyle w:val="Par1Char"/>
          <w:sz w:val="22"/>
          <w:szCs w:val="22"/>
          <w:lang w:val="de-DE"/>
        </w:rPr>
      </w:pPr>
      <w:r w:rsidRPr="00F66CC9">
        <w:rPr>
          <w:rStyle w:val="Par1Char"/>
          <w:b/>
          <w:sz w:val="22"/>
          <w:szCs w:val="22"/>
          <w:lang w:val="ro-RO"/>
        </w:rPr>
        <w:t xml:space="preserve">garanţia tehnică : </w:t>
      </w:r>
    </w:p>
    <w:p w:rsidR="008738F1" w:rsidRPr="00F66CC9" w:rsidRDefault="008738F1" w:rsidP="008738F1">
      <w:pPr>
        <w:pStyle w:val="DefaultText2"/>
        <w:numPr>
          <w:ilvl w:val="3"/>
          <w:numId w:val="2"/>
        </w:numPr>
        <w:tabs>
          <w:tab w:val="left" w:pos="360"/>
        </w:tabs>
        <w:ind w:left="0" w:firstLine="0"/>
        <w:jc w:val="both"/>
        <w:rPr>
          <w:b/>
          <w:sz w:val="22"/>
          <w:szCs w:val="22"/>
          <w:lang w:val="de-DE"/>
        </w:rPr>
      </w:pPr>
      <w:r w:rsidRPr="00F66CC9">
        <w:rPr>
          <w:b/>
          <w:bCs/>
          <w:sz w:val="22"/>
          <w:szCs w:val="22"/>
          <w:lang w:val="de-DE"/>
        </w:rPr>
        <w:t xml:space="preserve">perioadă de notificare a defecţiunilor </w:t>
      </w:r>
      <w:r w:rsidRPr="00F66CC9">
        <w:rPr>
          <w:sz w:val="22"/>
          <w:szCs w:val="22"/>
          <w:lang w:val="de-DE"/>
        </w:rPr>
        <w:t>înseamnă perioada de timp cuprinsă între momentul identificării defecţiunii şi momentul transmiterii către executant a notificării privind defecţiunile apărute la lucrări sau sectoare de lucrări (</w:t>
      </w:r>
      <w:r w:rsidRPr="00F66CC9">
        <w:rPr>
          <w:i/>
          <w:sz w:val="22"/>
          <w:szCs w:val="22"/>
          <w:lang w:val="de-DE"/>
        </w:rPr>
        <w:t>după caz</w:t>
      </w:r>
      <w:r w:rsidRPr="00F66CC9">
        <w:rPr>
          <w:sz w:val="22"/>
          <w:szCs w:val="22"/>
          <w:lang w:val="de-DE"/>
        </w:rPr>
        <w:t>) în intervalul de timp cuprins între data recepţiei la terminarea lucrărilor sau Sectoarele de Lucrări şi recepţia finală, la expirarea perioadei de garanţie acordată lucărilor.</w:t>
      </w:r>
      <w:r w:rsidRPr="00F66CC9">
        <w:rPr>
          <w:b/>
          <w:sz w:val="22"/>
          <w:szCs w:val="22"/>
          <w:lang w:val="de-DE"/>
        </w:rPr>
        <w:t xml:space="preserve"> </w:t>
      </w:r>
    </w:p>
    <w:p w:rsidR="008738F1" w:rsidRPr="00F66CC9" w:rsidRDefault="008738F1" w:rsidP="008738F1">
      <w:pPr>
        <w:pStyle w:val="DefaultText"/>
        <w:jc w:val="both"/>
        <w:rPr>
          <w:b/>
          <w:i/>
          <w:sz w:val="22"/>
          <w:szCs w:val="22"/>
          <w:lang w:val="de-DE"/>
        </w:rPr>
      </w:pPr>
    </w:p>
    <w:p w:rsidR="008738F1" w:rsidRPr="00F66CC9" w:rsidRDefault="008738F1" w:rsidP="008738F1">
      <w:pPr>
        <w:pStyle w:val="DefaultText"/>
        <w:jc w:val="both"/>
        <w:rPr>
          <w:b/>
          <w:i/>
          <w:sz w:val="22"/>
          <w:szCs w:val="22"/>
          <w:lang w:val="de-DE"/>
        </w:rPr>
      </w:pPr>
      <w:r w:rsidRPr="00F66CC9">
        <w:rPr>
          <w:b/>
          <w:i/>
          <w:sz w:val="22"/>
          <w:szCs w:val="22"/>
          <w:lang w:val="de-DE"/>
        </w:rPr>
        <w:t>Articolul 3. Interpretare</w:t>
      </w:r>
    </w:p>
    <w:p w:rsidR="008738F1" w:rsidRPr="00F66CC9" w:rsidRDefault="008738F1" w:rsidP="008738F1">
      <w:pPr>
        <w:pStyle w:val="DefaultText"/>
        <w:jc w:val="both"/>
        <w:rPr>
          <w:b/>
          <w:i/>
          <w:sz w:val="22"/>
          <w:szCs w:val="22"/>
          <w:lang w:val="de-DE"/>
        </w:rPr>
      </w:pPr>
    </w:p>
    <w:p w:rsidR="008738F1" w:rsidRPr="00F66CC9" w:rsidRDefault="008738F1" w:rsidP="008738F1">
      <w:pPr>
        <w:pStyle w:val="DefaultText"/>
        <w:jc w:val="both"/>
        <w:rPr>
          <w:sz w:val="22"/>
          <w:szCs w:val="22"/>
          <w:lang w:val="de-DE"/>
        </w:rPr>
      </w:pPr>
      <w:r w:rsidRPr="00F66CC9">
        <w:rPr>
          <w:sz w:val="22"/>
          <w:szCs w:val="22"/>
          <w:lang w:val="de-DE"/>
        </w:rPr>
        <w:t>3.1</w:t>
      </w:r>
      <w:r w:rsidRPr="00F66CC9">
        <w:rPr>
          <w:b/>
          <w:sz w:val="22"/>
          <w:szCs w:val="22"/>
          <w:lang w:val="de-DE"/>
        </w:rPr>
        <w:t xml:space="preserve"> </w:t>
      </w:r>
      <w:r w:rsidRPr="00F66CC9">
        <w:rPr>
          <w:sz w:val="22"/>
          <w:szCs w:val="22"/>
          <w:lang w:val="de-DE"/>
        </w:rPr>
        <w:t xml:space="preserve">În prezentul contract, cu excepţia unei prevederi contrare, cuvintele la forma singular vor include forma de plural şi vice versa, </w:t>
      </w:r>
      <w:r w:rsidRPr="00F66CC9">
        <w:rPr>
          <w:sz w:val="22"/>
          <w:szCs w:val="22"/>
          <w:lang w:val="it-IT"/>
        </w:rPr>
        <w:t xml:space="preserve">iar cuvintele de genul masculin vor fi interpretate ca incluzând şi genul feminin şi viceversa, </w:t>
      </w:r>
      <w:r w:rsidRPr="00F66CC9">
        <w:rPr>
          <w:sz w:val="22"/>
          <w:szCs w:val="22"/>
          <w:lang w:val="de-DE"/>
        </w:rPr>
        <w:t>acolo unde acest lucru este permis de context.</w:t>
      </w:r>
    </w:p>
    <w:p w:rsidR="008738F1" w:rsidRPr="00F66CC9" w:rsidRDefault="008738F1" w:rsidP="008738F1">
      <w:pPr>
        <w:pStyle w:val="DefaultText"/>
        <w:jc w:val="both"/>
        <w:rPr>
          <w:ins w:id="0" w:author="Cristina_T" w:date="2010-04-29T13:37:00Z"/>
          <w:sz w:val="22"/>
          <w:szCs w:val="22"/>
          <w:lang w:val="it-IT"/>
        </w:rPr>
      </w:pPr>
      <w:r w:rsidRPr="00F66CC9">
        <w:rPr>
          <w:sz w:val="22"/>
          <w:szCs w:val="22"/>
          <w:lang w:val="it-IT"/>
        </w:rPr>
        <w:t>3.2 Termenul “zi”sau “zile” sau orice referire la zile reprezintă zile calendaristice dacă nu se specifică în mod diferit.</w:t>
      </w:r>
    </w:p>
    <w:p w:rsidR="008738F1" w:rsidRPr="00F66CC9" w:rsidRDefault="008738F1" w:rsidP="008738F1">
      <w:pPr>
        <w:pStyle w:val="DefaultText"/>
        <w:jc w:val="both"/>
        <w:rPr>
          <w:sz w:val="22"/>
          <w:szCs w:val="22"/>
          <w:lang w:val="it-IT"/>
        </w:rPr>
      </w:pPr>
      <w:r w:rsidRPr="00F66CC9">
        <w:rPr>
          <w:sz w:val="22"/>
          <w:szCs w:val="22"/>
          <w:lang w:val="it-IT"/>
        </w:rPr>
        <w:t>3.3. Clauzele şi expresiile vor fi interpretate prin raportare la întregul contract.</w:t>
      </w:r>
    </w:p>
    <w:p w:rsidR="008738F1" w:rsidRPr="00F66CC9" w:rsidRDefault="008738F1" w:rsidP="008738F1">
      <w:pPr>
        <w:pStyle w:val="DefaultText"/>
        <w:jc w:val="both"/>
        <w:rPr>
          <w:b/>
          <w:sz w:val="22"/>
          <w:szCs w:val="22"/>
          <w:lang w:val="it-IT"/>
        </w:rPr>
      </w:pPr>
    </w:p>
    <w:p w:rsidR="008738F1" w:rsidRPr="00F66CC9" w:rsidRDefault="008738F1" w:rsidP="008738F1">
      <w:pPr>
        <w:pStyle w:val="DefaultText2"/>
        <w:jc w:val="center"/>
        <w:rPr>
          <w:b/>
          <w:i/>
          <w:sz w:val="22"/>
          <w:szCs w:val="22"/>
          <w:lang w:val="it-IT"/>
        </w:rPr>
      </w:pPr>
      <w:r w:rsidRPr="00F66CC9">
        <w:rPr>
          <w:b/>
          <w:i/>
          <w:sz w:val="22"/>
          <w:szCs w:val="22"/>
          <w:lang w:val="it-IT"/>
        </w:rPr>
        <w:t>CLAUZE GENERALE</w:t>
      </w:r>
    </w:p>
    <w:p w:rsidR="008738F1" w:rsidRPr="00F66CC9" w:rsidRDefault="008738F1" w:rsidP="008738F1">
      <w:pPr>
        <w:pStyle w:val="DefaultText2"/>
        <w:jc w:val="both"/>
        <w:rPr>
          <w:b/>
          <w:sz w:val="22"/>
          <w:szCs w:val="22"/>
          <w:lang w:val="it-IT"/>
        </w:rPr>
      </w:pPr>
    </w:p>
    <w:p w:rsidR="008738F1" w:rsidRPr="00F66CC9" w:rsidRDefault="008738F1" w:rsidP="008738F1">
      <w:pPr>
        <w:pStyle w:val="DefaultText2"/>
        <w:jc w:val="both"/>
        <w:rPr>
          <w:b/>
          <w:sz w:val="22"/>
          <w:szCs w:val="22"/>
          <w:lang w:val="it-IT"/>
        </w:rPr>
      </w:pPr>
      <w:r w:rsidRPr="00F66CC9">
        <w:rPr>
          <w:b/>
          <w:i/>
          <w:sz w:val="22"/>
          <w:szCs w:val="22"/>
          <w:lang w:val="de-DE"/>
        </w:rPr>
        <w:t>Articolul</w:t>
      </w:r>
      <w:r w:rsidRPr="00F66CC9">
        <w:rPr>
          <w:b/>
          <w:i/>
          <w:sz w:val="22"/>
          <w:szCs w:val="22"/>
          <w:lang w:val="it-IT"/>
        </w:rPr>
        <w:t xml:space="preserve"> 4.</w:t>
      </w:r>
      <w:r w:rsidRPr="00F66CC9">
        <w:rPr>
          <w:b/>
          <w:sz w:val="22"/>
          <w:szCs w:val="22"/>
          <w:lang w:val="it-IT"/>
        </w:rPr>
        <w:t xml:space="preserve">  </w:t>
      </w:r>
      <w:r w:rsidRPr="00F66CC9">
        <w:rPr>
          <w:b/>
          <w:i/>
          <w:sz w:val="22"/>
          <w:szCs w:val="22"/>
          <w:lang w:val="it-IT"/>
        </w:rPr>
        <w:t>Obiectul contractului</w:t>
      </w:r>
    </w:p>
    <w:p w:rsidR="008738F1" w:rsidRPr="00F66CC9" w:rsidRDefault="008738F1" w:rsidP="008738F1">
      <w:pPr>
        <w:pStyle w:val="DefaultText2"/>
        <w:jc w:val="both"/>
        <w:rPr>
          <w:sz w:val="22"/>
          <w:szCs w:val="22"/>
          <w:lang w:val="it-IT"/>
        </w:rPr>
      </w:pPr>
      <w:r w:rsidRPr="00F66CC9">
        <w:rPr>
          <w:sz w:val="22"/>
          <w:szCs w:val="22"/>
          <w:lang w:val="it-IT"/>
        </w:rPr>
        <w:t xml:space="preserve">4.1 - Executantul se obligă </w:t>
      </w:r>
      <w:r w:rsidRPr="00F66CC9">
        <w:rPr>
          <w:b/>
          <w:sz w:val="22"/>
          <w:szCs w:val="22"/>
          <w:lang w:val="it-IT"/>
        </w:rPr>
        <w:t xml:space="preserve">să proiecteze, să execute, să finalizeze </w:t>
      </w:r>
      <w:r w:rsidRPr="00F66CC9">
        <w:rPr>
          <w:sz w:val="22"/>
          <w:szCs w:val="22"/>
          <w:lang w:val="it-IT"/>
        </w:rPr>
        <w:t>lucrăril</w:t>
      </w:r>
      <w:r w:rsidR="00EF5B69">
        <w:rPr>
          <w:sz w:val="22"/>
          <w:szCs w:val="22"/>
          <w:lang w:val="it-IT"/>
        </w:rPr>
        <w:t xml:space="preserve">e de </w:t>
      </w:r>
      <w:r w:rsidRPr="00F66CC9">
        <w:rPr>
          <w:sz w:val="22"/>
          <w:szCs w:val="22"/>
          <w:lang w:val="it-IT"/>
        </w:rPr>
        <w:t xml:space="preserve"> </w:t>
      </w:r>
      <w:r w:rsidR="003E2347">
        <w:rPr>
          <w:sz w:val="22"/>
          <w:szCs w:val="22"/>
          <w:lang w:val="it-IT"/>
        </w:rPr>
        <w:t>“Proiectarea si construirea unui bloc de locuinte sociale in cartierul de blocuri Stefan cel Mare din municipiul Sacele, jud. Brasov”</w:t>
      </w:r>
      <w:r w:rsidRPr="00F66CC9">
        <w:rPr>
          <w:sz w:val="22"/>
          <w:szCs w:val="22"/>
          <w:lang w:val="it-IT"/>
        </w:rPr>
        <w:t>, în conformitate cu obligaţiile asumate prin prezentul contract.</w:t>
      </w:r>
    </w:p>
    <w:p w:rsidR="008738F1" w:rsidRPr="00444782" w:rsidRDefault="008738F1" w:rsidP="008738F1">
      <w:pPr>
        <w:tabs>
          <w:tab w:val="left" w:pos="709"/>
        </w:tabs>
        <w:spacing w:after="0" w:line="240" w:lineRule="auto"/>
        <w:jc w:val="both"/>
        <w:rPr>
          <w:rFonts w:ascii="Times New Roman" w:hAnsi="Times New Roman" w:cs="Times New Roman"/>
          <w:lang w:val="it-IT"/>
        </w:rPr>
      </w:pPr>
      <w:r w:rsidRPr="00444782">
        <w:rPr>
          <w:rFonts w:ascii="Times New Roman" w:hAnsi="Times New Roman" w:cs="Times New Roman"/>
          <w:lang w:val="it-IT"/>
        </w:rPr>
        <w:t>4.</w:t>
      </w:r>
      <w:r w:rsidR="003E2347" w:rsidRPr="00444782">
        <w:rPr>
          <w:rFonts w:ascii="Times New Roman" w:hAnsi="Times New Roman" w:cs="Times New Roman"/>
          <w:lang w:val="it-IT"/>
        </w:rPr>
        <w:t>2</w:t>
      </w:r>
      <w:r w:rsidRPr="00444782">
        <w:rPr>
          <w:rFonts w:ascii="Times New Roman" w:hAnsi="Times New Roman" w:cs="Times New Roman"/>
          <w:lang w:val="it-IT"/>
        </w:rPr>
        <w:t>.- Achizitorul se obligă să plătească executantului, pentru proiectarea, e</w:t>
      </w:r>
      <w:r w:rsidR="00EF5B69">
        <w:rPr>
          <w:rFonts w:ascii="Times New Roman" w:hAnsi="Times New Roman" w:cs="Times New Roman"/>
          <w:lang w:val="it-IT"/>
        </w:rPr>
        <w:t>xecuţia, finalizarea lucrărilor</w:t>
      </w:r>
      <w:r w:rsidRPr="00444782">
        <w:rPr>
          <w:rFonts w:ascii="Times New Roman" w:hAnsi="Times New Roman" w:cs="Times New Roman"/>
          <w:lang w:val="it-IT"/>
        </w:rPr>
        <w:t xml:space="preserve">, în timpul şi modalitatea descrise în prezentul contract, suma de ………………………………… , fără TVA, reprezentand </w:t>
      </w:r>
      <w:r w:rsidR="00444782">
        <w:rPr>
          <w:rFonts w:ascii="Times New Roman" w:hAnsi="Times New Roman" w:cs="Times New Roman"/>
          <w:b/>
          <w:bCs/>
          <w:lang w:val="it-IT"/>
        </w:rPr>
        <w:t xml:space="preserve"> valoarea de contract</w:t>
      </w:r>
      <w:r w:rsidRPr="00444782">
        <w:rPr>
          <w:rFonts w:ascii="Times New Roman" w:hAnsi="Times New Roman" w:cs="Times New Roman"/>
          <w:b/>
          <w:bCs/>
          <w:lang w:val="it-IT"/>
        </w:rPr>
        <w:t>.</w:t>
      </w:r>
      <w:r w:rsidRPr="00444782">
        <w:rPr>
          <w:rFonts w:ascii="Times New Roman" w:hAnsi="Times New Roman" w:cs="Times New Roman"/>
          <w:lang w:val="it-IT"/>
        </w:rPr>
        <w:t xml:space="preserve"> La aceasta sumă se va adăuga t</w:t>
      </w:r>
      <w:r w:rsidRPr="00444782">
        <w:rPr>
          <w:rFonts w:ascii="Times New Roman" w:hAnsi="Times New Roman" w:cs="Times New Roman"/>
          <w:b/>
          <w:bCs/>
          <w:lang w:val="it-IT"/>
        </w:rPr>
        <w:t>axa pe valoare adăugată</w:t>
      </w:r>
      <w:r w:rsidRPr="00444782">
        <w:rPr>
          <w:rFonts w:ascii="Times New Roman" w:hAnsi="Times New Roman" w:cs="Times New Roman"/>
          <w:lang w:val="it-IT"/>
        </w:rPr>
        <w:t xml:space="preserve"> stabilită potrivit dispoziţiilor legale aplicabile la momentul încheierii contractului, în suma de: ………………..</w:t>
      </w:r>
      <w:r w:rsidRPr="00444782">
        <w:rPr>
          <w:rFonts w:ascii="Times New Roman" w:hAnsi="Times New Roman" w:cs="Times New Roman"/>
          <w:b/>
          <w:bCs/>
          <w:lang w:val="it-IT"/>
        </w:rPr>
        <w:t xml:space="preserve"> </w:t>
      </w:r>
    </w:p>
    <w:p w:rsidR="008738F1" w:rsidRPr="00444782" w:rsidRDefault="008738F1" w:rsidP="008738F1">
      <w:pPr>
        <w:keepNext/>
        <w:keepLines/>
        <w:tabs>
          <w:tab w:val="left" w:pos="8647"/>
        </w:tabs>
        <w:spacing w:after="0" w:line="240" w:lineRule="auto"/>
        <w:ind w:right="-1"/>
        <w:jc w:val="both"/>
        <w:rPr>
          <w:rFonts w:ascii="Times New Roman" w:hAnsi="Times New Roman" w:cs="Times New Roman"/>
          <w:lang w:val="it-IT"/>
        </w:rPr>
      </w:pPr>
      <w:r w:rsidRPr="00444782">
        <w:rPr>
          <w:rFonts w:ascii="Times New Roman" w:hAnsi="Times New Roman" w:cs="Times New Roman"/>
          <w:lang w:val="it-IT"/>
        </w:rPr>
        <w:t>4.</w:t>
      </w:r>
      <w:r w:rsidR="003E2347" w:rsidRPr="00444782">
        <w:rPr>
          <w:rFonts w:ascii="Times New Roman" w:hAnsi="Times New Roman" w:cs="Times New Roman"/>
          <w:lang w:val="it-IT"/>
        </w:rPr>
        <w:t>3</w:t>
      </w:r>
      <w:r w:rsidRPr="00444782">
        <w:rPr>
          <w:rFonts w:ascii="Times New Roman" w:hAnsi="Times New Roman" w:cs="Times New Roman"/>
          <w:lang w:val="it-IT"/>
        </w:rPr>
        <w:t>.- Plata taxei pe valoare adaugată se efectuează în conformitate cu prevederile legislaţiei în vigoare.</w:t>
      </w:r>
    </w:p>
    <w:p w:rsidR="008738F1" w:rsidRPr="00F66CC9" w:rsidRDefault="008738F1" w:rsidP="008738F1">
      <w:pPr>
        <w:pStyle w:val="DefaultText2"/>
        <w:jc w:val="both"/>
        <w:rPr>
          <w:b/>
          <w:i/>
          <w:sz w:val="22"/>
          <w:szCs w:val="22"/>
          <w:lang w:val="it-IT"/>
        </w:rPr>
      </w:pPr>
    </w:p>
    <w:p w:rsidR="008738F1" w:rsidRPr="00F66CC9" w:rsidRDefault="008738F1" w:rsidP="008738F1">
      <w:pPr>
        <w:pStyle w:val="DefaultText2"/>
        <w:jc w:val="both"/>
        <w:rPr>
          <w:sz w:val="22"/>
          <w:szCs w:val="22"/>
          <w:lang w:val="it-IT"/>
        </w:rPr>
      </w:pPr>
      <w:r w:rsidRPr="00F66CC9">
        <w:rPr>
          <w:b/>
          <w:i/>
          <w:sz w:val="22"/>
          <w:szCs w:val="22"/>
          <w:lang w:val="de-DE"/>
        </w:rPr>
        <w:t>Articolul</w:t>
      </w:r>
      <w:r w:rsidRPr="00F66CC9">
        <w:rPr>
          <w:b/>
          <w:i/>
          <w:sz w:val="22"/>
          <w:szCs w:val="22"/>
          <w:lang w:val="it-IT"/>
        </w:rPr>
        <w:t xml:space="preserve"> 5.</w:t>
      </w:r>
      <w:r w:rsidRPr="00F66CC9">
        <w:rPr>
          <w:b/>
          <w:sz w:val="22"/>
          <w:szCs w:val="22"/>
          <w:lang w:val="it-IT"/>
        </w:rPr>
        <w:t xml:space="preserve"> </w:t>
      </w:r>
      <w:r w:rsidRPr="00F66CC9">
        <w:rPr>
          <w:b/>
          <w:i/>
          <w:sz w:val="22"/>
          <w:szCs w:val="22"/>
          <w:lang w:val="it-IT"/>
        </w:rPr>
        <w:t>Preţul contractului</w:t>
      </w:r>
    </w:p>
    <w:p w:rsidR="008738F1" w:rsidRPr="00F66CC9" w:rsidRDefault="008738F1" w:rsidP="008738F1">
      <w:pPr>
        <w:pStyle w:val="DefaultText2"/>
        <w:jc w:val="both"/>
        <w:rPr>
          <w:sz w:val="22"/>
          <w:szCs w:val="22"/>
          <w:lang w:val="it-IT"/>
        </w:rPr>
      </w:pPr>
      <w:r w:rsidRPr="00F66CC9">
        <w:rPr>
          <w:sz w:val="22"/>
          <w:szCs w:val="22"/>
          <w:lang w:val="it-IT"/>
        </w:rPr>
        <w:t>5.1. Preţul convenit pentru îndeplinirea contractului, plătibil executantului de către achizitor, este de ..................................... lei fără TVA, la care se adaugă T.V.A. ................... lei.</w:t>
      </w:r>
    </w:p>
    <w:p w:rsidR="008738F1" w:rsidRPr="00217C17" w:rsidRDefault="008738F1" w:rsidP="008738F1">
      <w:pPr>
        <w:spacing w:after="0" w:line="240" w:lineRule="auto"/>
        <w:jc w:val="both"/>
        <w:rPr>
          <w:rFonts w:ascii="Times New Roman" w:hAnsi="Times New Roman" w:cs="Times New Roman"/>
          <w:b/>
          <w:snapToGrid w:val="0"/>
          <w:lang w:val="ro-RO"/>
        </w:rPr>
      </w:pPr>
      <w:r w:rsidRPr="00217C17">
        <w:rPr>
          <w:rFonts w:ascii="Times New Roman" w:hAnsi="Times New Roman" w:cs="Times New Roman"/>
          <w:snapToGrid w:val="0"/>
          <w:lang w:val="ro-RO"/>
        </w:rPr>
        <w:t xml:space="preserve">5.2.- Preţul convenit pentru îndeplinirea contractului, respectiv </w:t>
      </w:r>
      <w:r w:rsidRPr="00217C17">
        <w:rPr>
          <w:rFonts w:ascii="Times New Roman" w:hAnsi="Times New Roman" w:cs="Times New Roman"/>
          <w:b/>
          <w:snapToGrid w:val="0"/>
          <w:lang w:val="ro-RO"/>
        </w:rPr>
        <w:t>servicii de proiectare</w:t>
      </w:r>
      <w:r w:rsidRPr="00217C17">
        <w:rPr>
          <w:rFonts w:ascii="Times New Roman" w:hAnsi="Times New Roman" w:cs="Times New Roman"/>
          <w:snapToGrid w:val="0"/>
          <w:lang w:val="ro-RO"/>
        </w:rPr>
        <w:t xml:space="preserve"> plătibil executantului de către achizitor, este de </w:t>
      </w:r>
      <w:r w:rsidRPr="00217C17">
        <w:rPr>
          <w:rFonts w:ascii="Times New Roman" w:hAnsi="Times New Roman" w:cs="Times New Roman"/>
          <w:b/>
          <w:lang w:val="ro-RO"/>
        </w:rPr>
        <w:t>________________</w:t>
      </w:r>
      <w:r w:rsidRPr="00217C17">
        <w:rPr>
          <w:rFonts w:ascii="Times New Roman" w:hAnsi="Times New Roman" w:cs="Times New Roman"/>
          <w:lang w:val="ro-RO"/>
        </w:rPr>
        <w:t xml:space="preserve"> </w:t>
      </w:r>
      <w:r w:rsidRPr="00217C17">
        <w:rPr>
          <w:rFonts w:ascii="Times New Roman" w:hAnsi="Times New Roman" w:cs="Times New Roman"/>
          <w:bCs/>
          <w:snapToGrid w:val="0"/>
          <w:lang w:val="ro-RO"/>
        </w:rPr>
        <w:t>lei</w:t>
      </w:r>
      <w:r w:rsidRPr="00217C17">
        <w:rPr>
          <w:rFonts w:ascii="Times New Roman" w:hAnsi="Times New Roman" w:cs="Times New Roman"/>
          <w:lang w:val="ro-RO"/>
        </w:rPr>
        <w:t xml:space="preserve">, </w:t>
      </w:r>
      <w:r w:rsidRPr="00217C17">
        <w:rPr>
          <w:rFonts w:ascii="Times New Roman" w:hAnsi="Times New Roman" w:cs="Times New Roman"/>
          <w:b/>
          <w:bCs/>
          <w:snapToGrid w:val="0"/>
          <w:lang w:val="ro-RO"/>
        </w:rPr>
        <w:t xml:space="preserve"> </w:t>
      </w:r>
      <w:r w:rsidRPr="00217C17">
        <w:rPr>
          <w:rFonts w:ascii="Times New Roman" w:hAnsi="Times New Roman" w:cs="Times New Roman"/>
          <w:snapToGrid w:val="0"/>
          <w:lang w:val="ro-RO"/>
        </w:rPr>
        <w:t>la care se adaugă TVA...........</w:t>
      </w:r>
      <w:r w:rsidRPr="00217C17">
        <w:rPr>
          <w:rFonts w:ascii="Times New Roman" w:hAnsi="Times New Roman" w:cs="Times New Roman"/>
          <w:b/>
          <w:bCs/>
          <w:snapToGrid w:val="0"/>
          <w:lang w:val="ro-RO"/>
        </w:rPr>
        <w:t xml:space="preserve"> </w:t>
      </w:r>
      <w:r w:rsidRPr="00217C17">
        <w:rPr>
          <w:rFonts w:ascii="Times New Roman" w:hAnsi="Times New Roman" w:cs="Times New Roman"/>
          <w:bCs/>
          <w:snapToGrid w:val="0"/>
          <w:lang w:val="ro-RO"/>
        </w:rPr>
        <w:t xml:space="preserve">lei </w:t>
      </w:r>
    </w:p>
    <w:p w:rsidR="008738F1" w:rsidRPr="00217C17" w:rsidRDefault="008738F1" w:rsidP="008738F1">
      <w:pPr>
        <w:spacing w:after="0" w:line="240" w:lineRule="auto"/>
        <w:jc w:val="both"/>
        <w:rPr>
          <w:rFonts w:ascii="Times New Roman" w:hAnsi="Times New Roman" w:cs="Times New Roman"/>
          <w:b/>
          <w:snapToGrid w:val="0"/>
          <w:lang w:val="ro-RO"/>
        </w:rPr>
      </w:pPr>
      <w:r w:rsidRPr="00217C17">
        <w:rPr>
          <w:rFonts w:ascii="Times New Roman" w:hAnsi="Times New Roman" w:cs="Times New Roman"/>
          <w:snapToGrid w:val="0"/>
          <w:lang w:val="ro-RO"/>
        </w:rPr>
        <w:t>5.3.-</w:t>
      </w:r>
      <w:r w:rsidRPr="00217C17">
        <w:rPr>
          <w:rFonts w:ascii="Times New Roman" w:hAnsi="Times New Roman" w:cs="Times New Roman"/>
          <w:b/>
          <w:snapToGrid w:val="0"/>
          <w:lang w:val="ro-RO"/>
        </w:rPr>
        <w:t xml:space="preserve">  </w:t>
      </w:r>
      <w:r w:rsidRPr="00217C17">
        <w:rPr>
          <w:rFonts w:ascii="Times New Roman" w:hAnsi="Times New Roman" w:cs="Times New Roman"/>
          <w:lang w:val="ro-RO"/>
        </w:rPr>
        <w:t xml:space="preserve">Preţul convenit pentru îndeplinirea contractului, respectiv </w:t>
      </w:r>
      <w:r w:rsidRPr="008552ED">
        <w:rPr>
          <w:rFonts w:ascii="Times New Roman" w:hAnsi="Times New Roman" w:cs="Times New Roman"/>
          <w:b/>
          <w:lang w:val="ro-RO"/>
        </w:rPr>
        <w:t>lucrări de execuţie</w:t>
      </w:r>
      <w:r w:rsidRPr="00217C17">
        <w:rPr>
          <w:rFonts w:ascii="Times New Roman" w:hAnsi="Times New Roman" w:cs="Times New Roman"/>
          <w:lang w:val="ro-RO"/>
        </w:rPr>
        <w:t xml:space="preserve">, plătibil executantului de către achizitor,  este de </w:t>
      </w:r>
      <w:r w:rsidRPr="00217C17">
        <w:rPr>
          <w:rFonts w:ascii="Times New Roman" w:hAnsi="Times New Roman" w:cs="Times New Roman"/>
          <w:b/>
          <w:lang w:val="ro-RO"/>
        </w:rPr>
        <w:t>______________</w:t>
      </w:r>
      <w:r w:rsidRPr="00217C17">
        <w:rPr>
          <w:rFonts w:ascii="Times New Roman" w:hAnsi="Times New Roman" w:cs="Times New Roman"/>
          <w:bCs/>
          <w:snapToGrid w:val="0"/>
          <w:lang w:val="ro-RO"/>
        </w:rPr>
        <w:t>lei</w:t>
      </w:r>
      <w:r w:rsidRPr="00217C17">
        <w:rPr>
          <w:rFonts w:ascii="Times New Roman" w:hAnsi="Times New Roman" w:cs="Times New Roman"/>
          <w:lang w:val="ro-RO"/>
        </w:rPr>
        <w:t xml:space="preserve">, </w:t>
      </w:r>
      <w:r w:rsidRPr="00217C17">
        <w:rPr>
          <w:rFonts w:ascii="Times New Roman" w:hAnsi="Times New Roman" w:cs="Times New Roman"/>
          <w:snapToGrid w:val="0"/>
          <w:lang w:val="ro-RO"/>
        </w:rPr>
        <w:t>la care se adaugă TVA___________</w:t>
      </w:r>
      <w:r w:rsidRPr="00217C17">
        <w:rPr>
          <w:rFonts w:ascii="Times New Roman" w:hAnsi="Times New Roman" w:cs="Times New Roman"/>
          <w:b/>
          <w:bCs/>
          <w:snapToGrid w:val="0"/>
          <w:lang w:val="ro-RO"/>
        </w:rPr>
        <w:t xml:space="preserve"> </w:t>
      </w:r>
      <w:r w:rsidRPr="00217C17">
        <w:rPr>
          <w:rFonts w:ascii="Times New Roman" w:hAnsi="Times New Roman" w:cs="Times New Roman"/>
          <w:bCs/>
          <w:snapToGrid w:val="0"/>
          <w:lang w:val="ro-RO"/>
        </w:rPr>
        <w:t xml:space="preserve">lei </w:t>
      </w:r>
    </w:p>
    <w:p w:rsidR="00603938" w:rsidRPr="002D3046" w:rsidRDefault="00603938" w:rsidP="00603938">
      <w:pPr>
        <w:pStyle w:val="DefaultText2"/>
        <w:jc w:val="both"/>
        <w:rPr>
          <w:szCs w:val="24"/>
          <w:lang w:val="it-IT"/>
        </w:rPr>
      </w:pPr>
      <w:r w:rsidRPr="00956278">
        <w:t>5.</w:t>
      </w:r>
      <w:r w:rsidR="008C02B7">
        <w:t>4</w:t>
      </w:r>
      <w:r w:rsidRPr="002D3046">
        <w:rPr>
          <w:szCs w:val="24"/>
          <w:lang w:val="it-IT"/>
        </w:rPr>
        <w:t xml:space="preserve"> – Lucrarile se vor executa in termen de 2</w:t>
      </w:r>
      <w:r>
        <w:rPr>
          <w:szCs w:val="24"/>
          <w:lang w:val="it-IT"/>
        </w:rPr>
        <w:t>8</w:t>
      </w:r>
      <w:r w:rsidRPr="002D3046">
        <w:rPr>
          <w:szCs w:val="24"/>
          <w:lang w:val="it-IT"/>
        </w:rPr>
        <w:t xml:space="preserve"> de </w:t>
      </w:r>
      <w:r>
        <w:rPr>
          <w:szCs w:val="24"/>
          <w:lang w:val="it-IT"/>
        </w:rPr>
        <w:t>saptamani</w:t>
      </w:r>
      <w:r w:rsidRPr="002D3046">
        <w:rPr>
          <w:szCs w:val="24"/>
          <w:lang w:val="it-IT"/>
        </w:rPr>
        <w:t xml:space="preserve"> de la primirea ordinului de incepere a lucrarilor.</w:t>
      </w:r>
    </w:p>
    <w:p w:rsidR="00FF6A43" w:rsidRDefault="00603938" w:rsidP="00603938">
      <w:pPr>
        <w:spacing w:after="0" w:line="240" w:lineRule="auto"/>
        <w:jc w:val="both"/>
        <w:rPr>
          <w:rFonts w:ascii="Times New Roman" w:hAnsi="Times New Roman" w:cs="Times New Roman"/>
          <w:sz w:val="24"/>
          <w:szCs w:val="24"/>
          <w:lang w:val="ro-RO"/>
        </w:rPr>
      </w:pPr>
      <w:r w:rsidRPr="002D3046">
        <w:rPr>
          <w:rFonts w:ascii="Times New Roman" w:hAnsi="Times New Roman" w:cs="Times New Roman"/>
          <w:sz w:val="24"/>
          <w:szCs w:val="24"/>
          <w:lang w:val="ro-RO"/>
        </w:rPr>
        <w:t>5.</w:t>
      </w:r>
      <w:r w:rsidR="008C02B7">
        <w:rPr>
          <w:rFonts w:ascii="Times New Roman" w:hAnsi="Times New Roman" w:cs="Times New Roman"/>
          <w:sz w:val="24"/>
          <w:szCs w:val="24"/>
          <w:lang w:val="ro-RO"/>
        </w:rPr>
        <w:t>5</w:t>
      </w:r>
      <w:r w:rsidRPr="002D3046">
        <w:rPr>
          <w:rFonts w:ascii="Times New Roman" w:hAnsi="Times New Roman" w:cs="Times New Roman"/>
          <w:sz w:val="24"/>
          <w:szCs w:val="24"/>
          <w:lang w:val="ro-RO"/>
        </w:rPr>
        <w:t xml:space="preserve">. La data semnarii prezentului contract pe anul 2011 se pot rezerva credite în valoare  de </w:t>
      </w:r>
      <w:r>
        <w:rPr>
          <w:rFonts w:ascii="Times New Roman" w:hAnsi="Times New Roman" w:cs="Times New Roman"/>
          <w:sz w:val="24"/>
          <w:szCs w:val="24"/>
          <w:lang w:val="ro-RO"/>
        </w:rPr>
        <w:t>2.0</w:t>
      </w:r>
      <w:r w:rsidR="00FF6A43">
        <w:rPr>
          <w:rFonts w:ascii="Times New Roman" w:hAnsi="Times New Roman" w:cs="Times New Roman"/>
          <w:sz w:val="24"/>
          <w:szCs w:val="24"/>
          <w:lang w:val="ro-RO"/>
        </w:rPr>
        <w:t>31</w:t>
      </w:r>
      <w:r w:rsidR="00A83832">
        <w:rPr>
          <w:rFonts w:ascii="Times New Roman" w:hAnsi="Times New Roman" w:cs="Times New Roman"/>
          <w:sz w:val="24"/>
          <w:szCs w:val="24"/>
          <w:lang w:val="ro-RO"/>
        </w:rPr>
        <w:t>.000</w:t>
      </w:r>
      <w:r w:rsidRPr="002D3046">
        <w:rPr>
          <w:rFonts w:ascii="Times New Roman" w:hAnsi="Times New Roman" w:cs="Times New Roman"/>
          <w:sz w:val="24"/>
          <w:szCs w:val="24"/>
          <w:lang w:val="ro-RO"/>
        </w:rPr>
        <w:t xml:space="preserve"> lei inclusiv TVA, urmând ca diferenţa până la valoarea totală a contractului să fie cuprinsă în </w:t>
      </w:r>
      <w:r w:rsidR="00045860">
        <w:rPr>
          <w:rFonts w:ascii="Times New Roman" w:hAnsi="Times New Roman" w:cs="Times New Roman"/>
          <w:sz w:val="24"/>
          <w:szCs w:val="24"/>
          <w:lang w:val="ro-RO"/>
        </w:rPr>
        <w:t>b</w:t>
      </w:r>
      <w:r w:rsidR="00FF6A43">
        <w:rPr>
          <w:rFonts w:ascii="Times New Roman" w:hAnsi="Times New Roman" w:cs="Times New Roman"/>
          <w:sz w:val="24"/>
          <w:szCs w:val="24"/>
          <w:lang w:val="ro-RO"/>
        </w:rPr>
        <w:t>ugetul pe anul 2012.</w:t>
      </w:r>
    </w:p>
    <w:p w:rsidR="00603938" w:rsidRPr="002D3046" w:rsidRDefault="00603938" w:rsidP="00603938">
      <w:pPr>
        <w:spacing w:after="0" w:line="240" w:lineRule="auto"/>
        <w:jc w:val="both"/>
        <w:rPr>
          <w:rFonts w:ascii="Times New Roman" w:hAnsi="Times New Roman" w:cs="Times New Roman"/>
          <w:sz w:val="24"/>
          <w:szCs w:val="24"/>
          <w:lang w:val="ro-RO"/>
        </w:rPr>
      </w:pPr>
      <w:r w:rsidRPr="002D3046">
        <w:rPr>
          <w:rFonts w:ascii="Times New Roman" w:hAnsi="Times New Roman" w:cs="Times New Roman"/>
          <w:sz w:val="24"/>
          <w:szCs w:val="24"/>
          <w:lang w:val="ro-RO"/>
        </w:rPr>
        <w:t>5.</w:t>
      </w:r>
      <w:r w:rsidR="008C02B7">
        <w:rPr>
          <w:rFonts w:ascii="Times New Roman" w:hAnsi="Times New Roman" w:cs="Times New Roman"/>
          <w:sz w:val="24"/>
          <w:szCs w:val="24"/>
          <w:lang w:val="ro-RO"/>
        </w:rPr>
        <w:t>6</w:t>
      </w:r>
      <w:r w:rsidRPr="002D3046">
        <w:rPr>
          <w:rFonts w:ascii="Times New Roman" w:hAnsi="Times New Roman" w:cs="Times New Roman"/>
          <w:sz w:val="24"/>
          <w:szCs w:val="24"/>
          <w:lang w:val="ro-RO"/>
        </w:rPr>
        <w:t xml:space="preserve">. Lucrările vor fi sistate de beneficiar  prin ordin de sistare şi reluate prin ordin de reluare în  funcţie de fondurile care vor fi alocate în viitor. </w:t>
      </w:r>
    </w:p>
    <w:p w:rsidR="008738F1" w:rsidRPr="00F66CC9" w:rsidRDefault="008738F1" w:rsidP="008738F1">
      <w:pPr>
        <w:pStyle w:val="DefaultText2"/>
        <w:jc w:val="both"/>
        <w:rPr>
          <w:sz w:val="22"/>
          <w:szCs w:val="22"/>
          <w:lang w:val="ro-RO"/>
        </w:rPr>
      </w:pPr>
    </w:p>
    <w:p w:rsidR="00FB1916" w:rsidRDefault="00FB1916" w:rsidP="008738F1">
      <w:pPr>
        <w:pStyle w:val="DefaultText2"/>
        <w:jc w:val="both"/>
        <w:rPr>
          <w:b/>
          <w:i/>
          <w:sz w:val="22"/>
          <w:szCs w:val="22"/>
          <w:lang w:val="de-DE"/>
        </w:rPr>
      </w:pPr>
    </w:p>
    <w:p w:rsidR="00FB1916" w:rsidRDefault="00FB1916" w:rsidP="008738F1">
      <w:pPr>
        <w:pStyle w:val="DefaultText2"/>
        <w:jc w:val="both"/>
        <w:rPr>
          <w:b/>
          <w:i/>
          <w:sz w:val="22"/>
          <w:szCs w:val="22"/>
          <w:lang w:val="de-DE"/>
        </w:rPr>
      </w:pPr>
    </w:p>
    <w:p w:rsidR="008738F1" w:rsidRPr="00F66CC9" w:rsidRDefault="008738F1" w:rsidP="008738F1">
      <w:pPr>
        <w:pStyle w:val="DefaultText2"/>
        <w:jc w:val="both"/>
        <w:rPr>
          <w:b/>
          <w:i/>
          <w:sz w:val="22"/>
          <w:szCs w:val="22"/>
          <w:lang w:val="it-IT"/>
        </w:rPr>
      </w:pPr>
      <w:r w:rsidRPr="00F66CC9">
        <w:rPr>
          <w:b/>
          <w:i/>
          <w:sz w:val="22"/>
          <w:szCs w:val="22"/>
          <w:lang w:val="de-DE"/>
        </w:rPr>
        <w:lastRenderedPageBreak/>
        <w:t>Articolul</w:t>
      </w:r>
      <w:r w:rsidRPr="00F66CC9">
        <w:rPr>
          <w:b/>
          <w:i/>
          <w:sz w:val="22"/>
          <w:szCs w:val="22"/>
          <w:lang w:val="it-IT"/>
        </w:rPr>
        <w:t xml:space="preserve"> 6. Durata contractului</w:t>
      </w:r>
    </w:p>
    <w:p w:rsidR="008738F1" w:rsidRPr="00F66CC9" w:rsidRDefault="008738F1" w:rsidP="008738F1">
      <w:pPr>
        <w:pStyle w:val="DefaultText"/>
        <w:jc w:val="both"/>
        <w:rPr>
          <w:sz w:val="22"/>
          <w:szCs w:val="22"/>
          <w:lang w:val="it-IT"/>
        </w:rPr>
      </w:pPr>
      <w:r w:rsidRPr="00F66CC9">
        <w:rPr>
          <w:sz w:val="22"/>
          <w:szCs w:val="22"/>
          <w:lang w:val="it-IT"/>
        </w:rPr>
        <w:t xml:space="preserve"> Prezentul contract intră în vigoare la data semnării de către părţi şi îşi produce efectele până la încheierea procesului verbal de recepţie finală a lucrărilor contractate şi eliberarea garanţiei bancare de bună execuţie. </w:t>
      </w:r>
    </w:p>
    <w:p w:rsidR="008738F1" w:rsidRPr="00F66CC9" w:rsidRDefault="008738F1" w:rsidP="008738F1">
      <w:pPr>
        <w:pStyle w:val="DefaultText2"/>
        <w:jc w:val="both"/>
        <w:rPr>
          <w:sz w:val="22"/>
          <w:szCs w:val="22"/>
          <w:lang w:val="it-IT"/>
        </w:rPr>
      </w:pPr>
      <w:r w:rsidRPr="00F66CC9">
        <w:rPr>
          <w:i/>
          <w:sz w:val="22"/>
          <w:szCs w:val="22"/>
          <w:lang w:val="it-IT"/>
        </w:rPr>
        <w:tab/>
      </w:r>
      <w:r w:rsidRPr="00F66CC9">
        <w:rPr>
          <w:i/>
          <w:sz w:val="22"/>
          <w:szCs w:val="22"/>
          <w:lang w:val="it-IT"/>
        </w:rPr>
        <w:tab/>
      </w:r>
      <w:r w:rsidRPr="00F66CC9">
        <w:rPr>
          <w:i/>
          <w:sz w:val="22"/>
          <w:szCs w:val="22"/>
          <w:lang w:val="it-IT"/>
        </w:rPr>
        <w:tab/>
      </w:r>
      <w:r w:rsidRPr="00F66CC9">
        <w:rPr>
          <w:i/>
          <w:sz w:val="22"/>
          <w:szCs w:val="22"/>
          <w:lang w:val="it-IT"/>
        </w:rPr>
        <w:tab/>
      </w:r>
    </w:p>
    <w:p w:rsidR="008738F1" w:rsidRPr="00F66CC9" w:rsidRDefault="008738F1" w:rsidP="008738F1">
      <w:pPr>
        <w:pStyle w:val="DefaultText"/>
        <w:jc w:val="both"/>
        <w:rPr>
          <w:i/>
          <w:sz w:val="22"/>
          <w:szCs w:val="22"/>
          <w:lang w:val="pt-BR"/>
        </w:rPr>
      </w:pPr>
      <w:r w:rsidRPr="00F66CC9">
        <w:rPr>
          <w:b/>
          <w:i/>
          <w:sz w:val="22"/>
          <w:szCs w:val="22"/>
          <w:lang w:val="de-DE"/>
        </w:rPr>
        <w:t>Articolul</w:t>
      </w:r>
      <w:r w:rsidRPr="00F66CC9">
        <w:rPr>
          <w:b/>
          <w:i/>
          <w:sz w:val="22"/>
          <w:szCs w:val="22"/>
          <w:lang w:val="pt-BR"/>
        </w:rPr>
        <w:t xml:space="preserve"> 7. Executarea contractului </w:t>
      </w:r>
    </w:p>
    <w:p w:rsidR="008738F1" w:rsidRPr="00F66CC9" w:rsidRDefault="008738F1" w:rsidP="008738F1">
      <w:pPr>
        <w:pStyle w:val="DefaultText"/>
        <w:jc w:val="both"/>
        <w:rPr>
          <w:i/>
          <w:sz w:val="22"/>
          <w:szCs w:val="22"/>
          <w:lang w:val="pt-BR"/>
        </w:rPr>
      </w:pPr>
      <w:r w:rsidRPr="00F66CC9">
        <w:rPr>
          <w:sz w:val="22"/>
          <w:szCs w:val="22"/>
          <w:lang w:val="pt-BR"/>
        </w:rPr>
        <w:t>7.1. Executarea contractului începe după constituirea garanţiei de bună execuţie.</w:t>
      </w:r>
    </w:p>
    <w:p w:rsidR="008738F1" w:rsidRPr="00F66CC9" w:rsidRDefault="008738F1" w:rsidP="008738F1">
      <w:pPr>
        <w:pStyle w:val="DefaultText"/>
        <w:jc w:val="both"/>
        <w:rPr>
          <w:sz w:val="22"/>
          <w:szCs w:val="22"/>
          <w:lang w:val="pt-BR"/>
        </w:rPr>
      </w:pPr>
      <w:r w:rsidRPr="00F66CC9">
        <w:rPr>
          <w:sz w:val="22"/>
          <w:szCs w:val="22"/>
          <w:lang w:val="pt-BR"/>
        </w:rPr>
        <w:t>7.2.  Executarea contractului se face în conformitate cu graficul de îndeplinire, anexa nr....parte integrantă din prezentul contract.</w:t>
      </w:r>
    </w:p>
    <w:p w:rsidR="008738F1" w:rsidRPr="00F66CC9" w:rsidRDefault="008738F1" w:rsidP="008738F1">
      <w:pPr>
        <w:pStyle w:val="DefaultText"/>
        <w:jc w:val="both"/>
        <w:rPr>
          <w:i/>
          <w:sz w:val="22"/>
          <w:szCs w:val="22"/>
          <w:lang w:val="pt-BR"/>
        </w:rPr>
      </w:pPr>
    </w:p>
    <w:p w:rsidR="008738F1" w:rsidRPr="007C0A48" w:rsidRDefault="008738F1" w:rsidP="008738F1">
      <w:pPr>
        <w:pStyle w:val="DefaultText"/>
        <w:numPr>
          <w:ilvl w:val="1"/>
          <w:numId w:val="9"/>
        </w:numPr>
        <w:jc w:val="both"/>
        <w:rPr>
          <w:sz w:val="22"/>
          <w:szCs w:val="22"/>
          <w:lang w:val="pt-BR"/>
        </w:rPr>
      </w:pPr>
      <w:r w:rsidRPr="007C0A48">
        <w:rPr>
          <w:sz w:val="22"/>
          <w:szCs w:val="22"/>
          <w:lang w:val="pt-BR"/>
        </w:rPr>
        <w:t>Termenele de execuţie a lucrărilor care fac obiectul prezentului contract sunt :</w:t>
      </w:r>
    </w:p>
    <w:p w:rsidR="008738F1" w:rsidRPr="007C0A48" w:rsidRDefault="008738F1" w:rsidP="008738F1">
      <w:pPr>
        <w:pStyle w:val="DefaultText"/>
        <w:jc w:val="both"/>
        <w:rPr>
          <w:sz w:val="22"/>
          <w:szCs w:val="22"/>
          <w:u w:val="single"/>
          <w:lang w:val="pt-BR"/>
        </w:rPr>
      </w:pPr>
      <w:r w:rsidRPr="007C0A48">
        <w:rPr>
          <w:sz w:val="22"/>
          <w:szCs w:val="22"/>
          <w:u w:val="single"/>
          <w:lang w:val="pt-BR"/>
        </w:rPr>
        <w:t>Pentru investiţii noi :</w:t>
      </w:r>
    </w:p>
    <w:p w:rsidR="008738F1" w:rsidRPr="007C0A48" w:rsidRDefault="008738F1" w:rsidP="008738F1">
      <w:pPr>
        <w:pStyle w:val="DefaultText"/>
        <w:ind w:firstLine="720"/>
        <w:jc w:val="both"/>
        <w:rPr>
          <w:sz w:val="22"/>
          <w:szCs w:val="22"/>
          <w:lang w:val="ro-RO"/>
        </w:rPr>
      </w:pPr>
      <w:r w:rsidRPr="007C0A48">
        <w:rPr>
          <w:sz w:val="22"/>
          <w:szCs w:val="22"/>
          <w:lang w:val="pt-BR"/>
        </w:rPr>
        <w:t xml:space="preserve">- etapa 1 – elaborare  proiect tehnic, </w:t>
      </w:r>
      <w:r w:rsidR="00BA1BA5">
        <w:rPr>
          <w:sz w:val="22"/>
          <w:szCs w:val="22"/>
          <w:lang w:val="pt-BR"/>
        </w:rPr>
        <w:t>(PAC, PT, DE si documentatie de avizare)</w:t>
      </w:r>
      <w:r w:rsidRPr="007C0A48">
        <w:rPr>
          <w:sz w:val="22"/>
          <w:szCs w:val="22"/>
          <w:lang w:val="pt-BR"/>
        </w:rPr>
        <w:t>.</w:t>
      </w:r>
    </w:p>
    <w:p w:rsidR="008738F1" w:rsidRDefault="008738F1" w:rsidP="00BA1BA5">
      <w:pPr>
        <w:pStyle w:val="DefaultText"/>
        <w:jc w:val="both"/>
        <w:rPr>
          <w:sz w:val="22"/>
          <w:szCs w:val="22"/>
          <w:lang w:val="pt-BR"/>
        </w:rPr>
      </w:pPr>
      <w:r w:rsidRPr="007C0A48">
        <w:rPr>
          <w:sz w:val="22"/>
          <w:szCs w:val="22"/>
          <w:lang w:val="ro-RO"/>
        </w:rPr>
        <w:t xml:space="preserve">    </w:t>
      </w:r>
      <w:r w:rsidRPr="007C0A48">
        <w:rPr>
          <w:sz w:val="22"/>
          <w:szCs w:val="22"/>
          <w:lang w:val="ro-RO"/>
        </w:rPr>
        <w:tab/>
      </w:r>
      <w:r w:rsidRPr="007C0A48">
        <w:rPr>
          <w:sz w:val="22"/>
          <w:szCs w:val="22"/>
          <w:lang w:val="pt-BR"/>
        </w:rPr>
        <w:t>- etapa 2 -   exec</w:t>
      </w:r>
      <w:r w:rsidR="00BA1BA5">
        <w:rPr>
          <w:sz w:val="22"/>
          <w:szCs w:val="22"/>
          <w:lang w:val="pt-BR"/>
        </w:rPr>
        <w:t>uţia lucărilor conform proiect.</w:t>
      </w:r>
    </w:p>
    <w:p w:rsidR="00BA1BA5" w:rsidRPr="00F66CC9" w:rsidRDefault="00BA1BA5" w:rsidP="00BA1BA5">
      <w:pPr>
        <w:pStyle w:val="DefaultText"/>
        <w:jc w:val="both"/>
        <w:rPr>
          <w:sz w:val="22"/>
          <w:szCs w:val="22"/>
          <w:lang w:val="pt-BR"/>
        </w:rPr>
      </w:pPr>
    </w:p>
    <w:p w:rsidR="008738F1" w:rsidRPr="00F66CC9" w:rsidRDefault="008738F1" w:rsidP="008738F1">
      <w:pPr>
        <w:pStyle w:val="DefaultText"/>
        <w:jc w:val="both"/>
        <w:rPr>
          <w:b/>
          <w:i/>
          <w:sz w:val="22"/>
          <w:szCs w:val="22"/>
          <w:lang w:val="pt-BR"/>
        </w:rPr>
      </w:pPr>
      <w:r w:rsidRPr="00F66CC9">
        <w:rPr>
          <w:b/>
          <w:i/>
          <w:sz w:val="22"/>
          <w:szCs w:val="22"/>
          <w:lang w:val="de-DE"/>
        </w:rPr>
        <w:t>Articolul</w:t>
      </w:r>
      <w:r w:rsidRPr="00F66CC9">
        <w:rPr>
          <w:b/>
          <w:i/>
          <w:sz w:val="22"/>
          <w:szCs w:val="22"/>
          <w:lang w:val="pt-BR"/>
        </w:rPr>
        <w:t xml:space="preserve"> 8. Documentele contractului</w:t>
      </w:r>
    </w:p>
    <w:p w:rsidR="008738F1" w:rsidRPr="00F66CC9" w:rsidRDefault="008738F1" w:rsidP="008738F1">
      <w:pPr>
        <w:pStyle w:val="BodyText"/>
        <w:rPr>
          <w:rFonts w:ascii="Times New Roman" w:hAnsi="Times New Roman"/>
          <w:sz w:val="22"/>
          <w:szCs w:val="22"/>
        </w:rPr>
      </w:pPr>
      <w:r w:rsidRPr="00F66CC9">
        <w:rPr>
          <w:rFonts w:ascii="Times New Roman" w:hAnsi="Times New Roman"/>
          <w:sz w:val="22"/>
          <w:szCs w:val="22"/>
          <w:lang w:val="it-IT"/>
        </w:rPr>
        <w:t xml:space="preserve">8.1. </w:t>
      </w:r>
      <w:r w:rsidRPr="00F66CC9">
        <w:rPr>
          <w:rFonts w:ascii="Times New Roman" w:hAnsi="Times New Roman"/>
          <w:sz w:val="22"/>
          <w:szCs w:val="22"/>
        </w:rPr>
        <w:t>Documentele contractului sunt cele precizate mai jos şi fac parte integrantă din prezentul contract :</w:t>
      </w:r>
    </w:p>
    <w:p w:rsidR="008738F1" w:rsidRPr="00F66CC9" w:rsidRDefault="008738F1" w:rsidP="008738F1">
      <w:pPr>
        <w:autoSpaceDE w:val="0"/>
        <w:autoSpaceDN w:val="0"/>
        <w:adjustRightInd w:val="0"/>
        <w:spacing w:after="0" w:line="240" w:lineRule="auto"/>
        <w:rPr>
          <w:rFonts w:ascii="Times New Roman" w:hAnsi="Times New Roman" w:cs="Times New Roman"/>
          <w:lang w:val="it-IT"/>
        </w:rPr>
      </w:pPr>
      <w:r w:rsidRPr="00F66CC9">
        <w:rPr>
          <w:rFonts w:ascii="Times New Roman" w:hAnsi="Times New Roman" w:cs="Times New Roman"/>
          <w:lang w:val="it-IT"/>
        </w:rPr>
        <w:t>a) propunerea tehnica</w:t>
      </w:r>
    </w:p>
    <w:p w:rsidR="008738F1" w:rsidRPr="00F66CC9" w:rsidRDefault="008738F1" w:rsidP="008738F1">
      <w:pPr>
        <w:autoSpaceDE w:val="0"/>
        <w:autoSpaceDN w:val="0"/>
        <w:adjustRightInd w:val="0"/>
        <w:spacing w:after="0" w:line="240" w:lineRule="auto"/>
        <w:rPr>
          <w:rFonts w:ascii="Times New Roman" w:hAnsi="Times New Roman" w:cs="Times New Roman"/>
          <w:lang w:val="it-IT"/>
        </w:rPr>
      </w:pPr>
      <w:r w:rsidRPr="00F66CC9">
        <w:rPr>
          <w:rFonts w:ascii="Times New Roman" w:hAnsi="Times New Roman" w:cs="Times New Roman"/>
          <w:lang w:val="it-IT"/>
        </w:rPr>
        <w:t>b) propunerea financiară</w:t>
      </w:r>
    </w:p>
    <w:p w:rsidR="008738F1" w:rsidRPr="00F66CC9" w:rsidRDefault="008738F1" w:rsidP="008738F1">
      <w:pPr>
        <w:autoSpaceDE w:val="0"/>
        <w:autoSpaceDN w:val="0"/>
        <w:adjustRightInd w:val="0"/>
        <w:spacing w:after="0" w:line="240" w:lineRule="auto"/>
        <w:rPr>
          <w:rFonts w:ascii="Times New Roman" w:hAnsi="Times New Roman" w:cs="Times New Roman"/>
          <w:lang w:val="it-IT"/>
        </w:rPr>
      </w:pPr>
      <w:r w:rsidRPr="00F66CC9">
        <w:rPr>
          <w:rFonts w:ascii="Times New Roman" w:hAnsi="Times New Roman" w:cs="Times New Roman"/>
          <w:lang w:val="it-IT"/>
        </w:rPr>
        <w:t>c) garanţia de bună execuţie</w:t>
      </w:r>
    </w:p>
    <w:p w:rsidR="008738F1" w:rsidRPr="00F66CC9" w:rsidRDefault="008738F1" w:rsidP="008738F1">
      <w:pPr>
        <w:autoSpaceDE w:val="0"/>
        <w:autoSpaceDN w:val="0"/>
        <w:adjustRightInd w:val="0"/>
        <w:spacing w:after="0" w:line="240" w:lineRule="auto"/>
        <w:rPr>
          <w:rFonts w:ascii="Times New Roman" w:hAnsi="Times New Roman" w:cs="Times New Roman"/>
          <w:lang w:val="it-IT"/>
        </w:rPr>
      </w:pPr>
      <w:r w:rsidRPr="00F66CC9">
        <w:rPr>
          <w:rFonts w:ascii="Times New Roman" w:hAnsi="Times New Roman" w:cs="Times New Roman"/>
          <w:lang w:val="it-IT"/>
        </w:rPr>
        <w:t>d) lista cu subcontractanţii</w:t>
      </w:r>
      <w:r w:rsidR="00084DCD">
        <w:rPr>
          <w:rFonts w:ascii="Times New Roman" w:hAnsi="Times New Roman" w:cs="Times New Roman"/>
          <w:lang w:val="it-IT"/>
        </w:rPr>
        <w:t xml:space="preserve"> (daca este cazul)</w:t>
      </w:r>
      <w:r w:rsidRPr="00F66CC9">
        <w:rPr>
          <w:rFonts w:ascii="Times New Roman" w:hAnsi="Times New Roman" w:cs="Times New Roman"/>
          <w:lang w:val="it-IT"/>
        </w:rPr>
        <w:t>;</w:t>
      </w:r>
    </w:p>
    <w:p w:rsidR="008738F1" w:rsidRPr="00F66CC9" w:rsidRDefault="008738F1" w:rsidP="008738F1">
      <w:pPr>
        <w:autoSpaceDE w:val="0"/>
        <w:autoSpaceDN w:val="0"/>
        <w:adjustRightInd w:val="0"/>
        <w:spacing w:after="0" w:line="240" w:lineRule="auto"/>
        <w:rPr>
          <w:rFonts w:ascii="Times New Roman" w:hAnsi="Times New Roman" w:cs="Times New Roman"/>
          <w:lang w:val="pt-BR"/>
        </w:rPr>
      </w:pPr>
      <w:r w:rsidRPr="00F66CC9">
        <w:rPr>
          <w:rFonts w:ascii="Times New Roman" w:hAnsi="Times New Roman" w:cs="Times New Roman"/>
          <w:lang w:val="pt-BR"/>
        </w:rPr>
        <w:t>e)  graficul de îndeplinire a contractului;</w:t>
      </w:r>
    </w:p>
    <w:p w:rsidR="008738F1" w:rsidRPr="00F66CC9" w:rsidRDefault="008738F1" w:rsidP="008738F1">
      <w:pPr>
        <w:pStyle w:val="DefaultText1"/>
        <w:jc w:val="both"/>
        <w:rPr>
          <w:i/>
          <w:sz w:val="22"/>
          <w:szCs w:val="22"/>
          <w:lang w:val="pt-BR"/>
        </w:rPr>
      </w:pPr>
      <w:r w:rsidRPr="00F66CC9">
        <w:rPr>
          <w:i/>
          <w:sz w:val="22"/>
          <w:szCs w:val="22"/>
          <w:lang w:val="pt-BR"/>
        </w:rPr>
        <w:t>- lista subcontractanţilor,</w:t>
      </w:r>
    </w:p>
    <w:p w:rsidR="008738F1" w:rsidRPr="00F66CC9" w:rsidRDefault="008738F1" w:rsidP="008738F1">
      <w:pPr>
        <w:pStyle w:val="DefaultText1"/>
        <w:jc w:val="both"/>
        <w:rPr>
          <w:i/>
          <w:sz w:val="22"/>
          <w:szCs w:val="22"/>
          <w:lang w:val="pt-BR"/>
        </w:rPr>
      </w:pPr>
      <w:r w:rsidRPr="00F66CC9">
        <w:rPr>
          <w:i/>
          <w:sz w:val="22"/>
          <w:szCs w:val="22"/>
          <w:lang w:val="pt-BR"/>
        </w:rPr>
        <w:t>- contractele de asociere;</w:t>
      </w:r>
    </w:p>
    <w:p w:rsidR="008738F1" w:rsidRPr="00F66CC9" w:rsidRDefault="008738F1" w:rsidP="008738F1">
      <w:pPr>
        <w:pStyle w:val="DefaultText1"/>
        <w:jc w:val="both"/>
        <w:rPr>
          <w:sz w:val="22"/>
          <w:szCs w:val="22"/>
          <w:lang w:val="pt-BR"/>
        </w:rPr>
      </w:pPr>
      <w:r w:rsidRPr="00F66CC9">
        <w:rPr>
          <w:i/>
          <w:sz w:val="22"/>
          <w:szCs w:val="22"/>
          <w:lang w:val="pt-BR"/>
        </w:rPr>
        <w:t>- instrumentul de garantare pentru constituirea garanţiei de bună execuţie</w:t>
      </w:r>
      <w:r w:rsidRPr="00F66CC9">
        <w:rPr>
          <w:sz w:val="22"/>
          <w:szCs w:val="22"/>
          <w:lang w:val="pt-BR"/>
        </w:rPr>
        <w:t>;</w:t>
      </w:r>
    </w:p>
    <w:p w:rsidR="008738F1" w:rsidRPr="00F66CC9" w:rsidRDefault="008738F1" w:rsidP="008738F1">
      <w:pPr>
        <w:pStyle w:val="DefaultText1"/>
        <w:jc w:val="both"/>
        <w:rPr>
          <w:i/>
          <w:sz w:val="22"/>
          <w:szCs w:val="22"/>
          <w:lang w:val="pt-BR"/>
        </w:rPr>
      </w:pPr>
      <w:r w:rsidRPr="00F66CC9">
        <w:rPr>
          <w:i/>
          <w:sz w:val="22"/>
          <w:szCs w:val="22"/>
          <w:lang w:val="pt-BR"/>
        </w:rPr>
        <w:t>- angajamentul ferm de susţinere din partea unui terţ</w:t>
      </w:r>
    </w:p>
    <w:p w:rsidR="008738F1" w:rsidRPr="00F66CC9" w:rsidRDefault="008738F1" w:rsidP="008738F1">
      <w:pPr>
        <w:autoSpaceDE w:val="0"/>
        <w:autoSpaceDN w:val="0"/>
        <w:adjustRightInd w:val="0"/>
        <w:spacing w:after="0" w:line="240" w:lineRule="auto"/>
        <w:jc w:val="both"/>
        <w:rPr>
          <w:rFonts w:ascii="Times New Roman" w:hAnsi="Times New Roman" w:cs="Times New Roman"/>
          <w:color w:val="000000"/>
          <w:lang w:val="pt-BR"/>
        </w:rPr>
      </w:pPr>
      <w:r w:rsidRPr="00F66CC9">
        <w:rPr>
          <w:rFonts w:ascii="Times New Roman" w:hAnsi="Times New Roman" w:cs="Times New Roman"/>
          <w:lang w:val="pt-BR"/>
        </w:rPr>
        <w:t xml:space="preserve">8.2. </w:t>
      </w:r>
      <w:r w:rsidRPr="00F66CC9">
        <w:rPr>
          <w:rFonts w:ascii="Times New Roman" w:hAnsi="Times New Roman" w:cs="Times New Roman"/>
          <w:color w:val="000000"/>
          <w:lang w:val="pt-BR"/>
        </w:rPr>
        <w:t>În cazul în care, pe parcursul îndeplinirii contractului, se constată faptul că anumite elemente ale ofertei tehnice sunt inferioare sau nu corespund cerinţelor prevăzute în caietul de sarcini, prevalează prevederile caietului de sarcini.</w:t>
      </w:r>
    </w:p>
    <w:p w:rsidR="008738F1" w:rsidRPr="00F66CC9" w:rsidRDefault="008738F1" w:rsidP="008738F1">
      <w:pPr>
        <w:pStyle w:val="DefaultText1"/>
        <w:tabs>
          <w:tab w:val="left" w:pos="1584"/>
        </w:tabs>
        <w:jc w:val="both"/>
        <w:rPr>
          <w:sz w:val="22"/>
          <w:szCs w:val="22"/>
          <w:lang w:val="pt-BR"/>
        </w:rPr>
      </w:pPr>
    </w:p>
    <w:p w:rsidR="008738F1" w:rsidRPr="00F66CC9" w:rsidRDefault="008738F1" w:rsidP="008738F1">
      <w:pPr>
        <w:pStyle w:val="DefaultText2"/>
        <w:jc w:val="both"/>
        <w:rPr>
          <w:b/>
          <w:i/>
          <w:sz w:val="22"/>
          <w:szCs w:val="22"/>
          <w:lang w:val="pt-BR"/>
        </w:rPr>
      </w:pPr>
      <w:r w:rsidRPr="00F66CC9">
        <w:rPr>
          <w:b/>
          <w:i/>
          <w:sz w:val="22"/>
          <w:szCs w:val="22"/>
          <w:lang w:val="de-DE"/>
        </w:rPr>
        <w:t>Articolul</w:t>
      </w:r>
      <w:r w:rsidRPr="00F66CC9">
        <w:rPr>
          <w:b/>
          <w:i/>
          <w:sz w:val="22"/>
          <w:szCs w:val="22"/>
          <w:lang w:val="pt-BR"/>
        </w:rPr>
        <w:t xml:space="preserve"> 9. Protecţia patrimoniului cultural naţional  </w:t>
      </w:r>
    </w:p>
    <w:p w:rsidR="008738F1" w:rsidRPr="00F66CC9" w:rsidRDefault="008738F1" w:rsidP="008738F1">
      <w:pPr>
        <w:pStyle w:val="DefaultText2"/>
        <w:jc w:val="both"/>
        <w:rPr>
          <w:sz w:val="22"/>
          <w:szCs w:val="22"/>
          <w:lang w:val="pt-BR"/>
        </w:rPr>
      </w:pPr>
    </w:p>
    <w:p w:rsidR="008738F1" w:rsidRPr="00F66CC9" w:rsidRDefault="008738F1" w:rsidP="008738F1">
      <w:pPr>
        <w:pStyle w:val="DefaultText2"/>
        <w:jc w:val="both"/>
        <w:rPr>
          <w:sz w:val="22"/>
          <w:szCs w:val="22"/>
          <w:lang w:val="pt-BR"/>
        </w:rPr>
      </w:pPr>
      <w:r w:rsidRPr="00F66CC9">
        <w:rPr>
          <w:sz w:val="22"/>
          <w:szCs w:val="22"/>
          <w:lang w:val="pt-BR"/>
        </w:rPr>
        <w:t xml:space="preserve">9.1 - Toate fosilele, monedele, obiectele de valoare sau orice alte vestigii sau obiecte de interes arheologic sau geologic descoperite pe amplasamentul lucrării sunt considerate ca fiind proprietatea absolută a achizitorului şi vor fi încredinţate în grija şi sub autoritatea acesteia. </w:t>
      </w:r>
    </w:p>
    <w:p w:rsidR="008738F1" w:rsidRPr="00F66CC9" w:rsidRDefault="008738F1" w:rsidP="008738F1">
      <w:pPr>
        <w:pStyle w:val="DefaultText2"/>
        <w:jc w:val="both"/>
        <w:rPr>
          <w:sz w:val="22"/>
          <w:szCs w:val="22"/>
          <w:lang w:val="pt-BR"/>
        </w:rPr>
      </w:pPr>
      <w:r w:rsidRPr="00F66CC9">
        <w:rPr>
          <w:sz w:val="22"/>
          <w:szCs w:val="22"/>
          <w:lang w:val="pt-BR"/>
        </w:rPr>
        <w:t>9.2 - Executantul are obligaţia de a lua toate precauţiile necesare pentru ca muncitorii săi sau oricare alte persoane să nu îndepărteze sau să deterioreze obiectele prevăzute la clauza 9.1, iar imediat după descoperirea şi înainte de îndepărtarea lor, de a înştiinţa achizitorul despre această descoperire şi de a îndeplini dispoziţiile primite de la achizitor privind îndepărtarea acestora. Dacă din cauza unor astfel de dispoziţii executantul suferă întârzieri şi/sau cheltuieli suplimentare, atunci, prin consultare, părţile vor stabili:</w:t>
      </w:r>
    </w:p>
    <w:p w:rsidR="008738F1" w:rsidRPr="00F66CC9" w:rsidRDefault="008738F1" w:rsidP="008738F1">
      <w:pPr>
        <w:pStyle w:val="DefaultText2"/>
        <w:numPr>
          <w:ilvl w:val="6"/>
          <w:numId w:val="3"/>
        </w:numPr>
        <w:ind w:left="0" w:firstLine="900"/>
        <w:jc w:val="both"/>
        <w:rPr>
          <w:sz w:val="22"/>
          <w:szCs w:val="22"/>
        </w:rPr>
      </w:pPr>
      <w:r w:rsidRPr="00F66CC9">
        <w:rPr>
          <w:sz w:val="22"/>
          <w:szCs w:val="22"/>
        </w:rPr>
        <w:t>orice prelungire a duratei de execuţie la care executantul are dreptul;</w:t>
      </w:r>
    </w:p>
    <w:p w:rsidR="008738F1" w:rsidRPr="00F66CC9" w:rsidRDefault="008738F1" w:rsidP="008738F1">
      <w:pPr>
        <w:pStyle w:val="DefaultText2"/>
        <w:numPr>
          <w:ilvl w:val="6"/>
          <w:numId w:val="3"/>
        </w:numPr>
        <w:ind w:left="0" w:firstLine="900"/>
        <w:jc w:val="both"/>
        <w:rPr>
          <w:sz w:val="22"/>
          <w:szCs w:val="22"/>
          <w:lang w:val="it-IT"/>
        </w:rPr>
      </w:pPr>
      <w:r w:rsidRPr="00F66CC9">
        <w:rPr>
          <w:sz w:val="22"/>
          <w:szCs w:val="22"/>
          <w:lang w:val="it-IT"/>
        </w:rPr>
        <w:t>totalul cheltuielilor suplimentare, care se va adăuga la preţul contractului.</w:t>
      </w:r>
    </w:p>
    <w:p w:rsidR="008738F1" w:rsidRPr="00F66CC9" w:rsidRDefault="008738F1" w:rsidP="008738F1">
      <w:pPr>
        <w:pStyle w:val="DefaultText2"/>
        <w:jc w:val="both"/>
        <w:rPr>
          <w:sz w:val="22"/>
          <w:szCs w:val="22"/>
          <w:lang w:val="it-IT"/>
        </w:rPr>
      </w:pPr>
      <w:r w:rsidRPr="00F66CC9">
        <w:rPr>
          <w:sz w:val="22"/>
          <w:szCs w:val="22"/>
          <w:lang w:val="it-IT"/>
        </w:rPr>
        <w:t>9.3 - Achizitorul are obligaţia, de îndată ce a luat la cunoştinţă despre descoperirea obiectelor prevăzute la clauza 9.1, de a înştiinţa în acest sens organele de poliţie şi Comisia Monumentelor Istorice.</w:t>
      </w:r>
    </w:p>
    <w:p w:rsidR="008738F1" w:rsidRPr="00F66CC9" w:rsidRDefault="008738F1" w:rsidP="008738F1">
      <w:pPr>
        <w:pStyle w:val="DefaultText1"/>
        <w:tabs>
          <w:tab w:val="left" w:pos="1584"/>
        </w:tabs>
        <w:jc w:val="both"/>
        <w:rPr>
          <w:sz w:val="22"/>
          <w:szCs w:val="22"/>
          <w:lang w:val="it-IT"/>
        </w:rPr>
      </w:pPr>
    </w:p>
    <w:p w:rsidR="008738F1" w:rsidRPr="00F66CC9" w:rsidRDefault="008738F1" w:rsidP="008738F1">
      <w:pPr>
        <w:pStyle w:val="DefaultText2"/>
        <w:jc w:val="both"/>
        <w:rPr>
          <w:b/>
          <w:sz w:val="22"/>
          <w:szCs w:val="22"/>
          <w:lang w:val="it-IT"/>
        </w:rPr>
      </w:pPr>
      <w:r w:rsidRPr="00F66CC9">
        <w:rPr>
          <w:b/>
          <w:i/>
          <w:sz w:val="22"/>
          <w:szCs w:val="22"/>
          <w:lang w:val="de-DE"/>
        </w:rPr>
        <w:t>Articolul</w:t>
      </w:r>
      <w:r w:rsidRPr="00F66CC9">
        <w:rPr>
          <w:b/>
          <w:i/>
          <w:sz w:val="22"/>
          <w:szCs w:val="22"/>
          <w:lang w:val="it-IT"/>
        </w:rPr>
        <w:t xml:space="preserve"> 10. Obligaţiile generale  ale executantului</w:t>
      </w:r>
      <w:r w:rsidRPr="00F66CC9">
        <w:rPr>
          <w:b/>
          <w:sz w:val="22"/>
          <w:szCs w:val="22"/>
          <w:lang w:val="it-IT"/>
        </w:rPr>
        <w:t xml:space="preserve">  </w:t>
      </w:r>
    </w:p>
    <w:p w:rsidR="008738F1" w:rsidRPr="00F66CC9" w:rsidRDefault="008738F1" w:rsidP="008738F1">
      <w:pPr>
        <w:pStyle w:val="Style1"/>
        <w:numPr>
          <w:ilvl w:val="0"/>
          <w:numId w:val="0"/>
        </w:numPr>
        <w:spacing w:before="0" w:after="0"/>
        <w:ind w:left="120" w:right="1"/>
        <w:rPr>
          <w:rFonts w:ascii="Times New Roman" w:hAnsi="Times New Roman" w:cs="Times New Roman"/>
          <w:lang w:val="ro-RO"/>
        </w:rPr>
      </w:pPr>
      <w:r w:rsidRPr="00F66CC9">
        <w:rPr>
          <w:rFonts w:ascii="Times New Roman" w:hAnsi="Times New Roman" w:cs="Times New Roman"/>
          <w:lang w:val="it-IT"/>
        </w:rPr>
        <w:t>10.1</w:t>
      </w:r>
      <w:r w:rsidRPr="00F66CC9">
        <w:rPr>
          <w:rFonts w:ascii="Times New Roman" w:hAnsi="Times New Roman" w:cs="Times New Roman"/>
          <w:i/>
          <w:lang w:val="it-IT"/>
        </w:rPr>
        <w:t>.</w:t>
      </w:r>
      <w:bookmarkStart w:id="1" w:name="_Toc185742701"/>
      <w:r w:rsidRPr="00F66CC9">
        <w:rPr>
          <w:rFonts w:ascii="Times New Roman" w:hAnsi="Times New Roman" w:cs="Times New Roman"/>
          <w:lang w:val="ro-RO"/>
        </w:rPr>
        <w:t xml:space="preserve"> Codul de conduită</w:t>
      </w:r>
      <w:bookmarkEnd w:id="1"/>
    </w:p>
    <w:p w:rsidR="008738F1" w:rsidRPr="00F66CC9" w:rsidRDefault="008738F1" w:rsidP="008738F1">
      <w:pPr>
        <w:spacing w:after="0" w:line="240" w:lineRule="auto"/>
        <w:ind w:left="180" w:right="1"/>
        <w:jc w:val="both"/>
        <w:rPr>
          <w:rFonts w:ascii="Times New Roman" w:hAnsi="Times New Roman" w:cs="Times New Roman"/>
          <w:lang w:val="ro-RO"/>
        </w:rPr>
      </w:pPr>
      <w:r w:rsidRPr="00F66CC9">
        <w:rPr>
          <w:rFonts w:ascii="Times New Roman" w:hAnsi="Times New Roman" w:cs="Times New Roman"/>
          <w:lang w:val="ro-RO"/>
        </w:rPr>
        <w:t>1.    Executantul va acţiona întotdeauna loial, imparţial şi ca un consilier de încredere pentru Achizitor conform regulilor şi/sau codului de conduită al profesiei sale, precum şi cu discreţia necesară. Se va abţine să facă afirmaţii publice în legătură cu proiectul sau lucrările executate fără să aibă aprobarea prealabilă a achizitorului, precum şi să participe în orice activităţi care sunt în conflict cu obligaţiile sale contractuale în raport cu acesta. Nu va angaja Achizitorul în niciun fel, fără a avea acordul prealabil scris al acestuia şi va prezenta această obligaţie în mod clar terţilor, dacă va fi cazul.</w:t>
      </w:r>
    </w:p>
    <w:p w:rsidR="008738F1" w:rsidRPr="00F66CC9" w:rsidRDefault="008738F1" w:rsidP="008738F1">
      <w:pPr>
        <w:numPr>
          <w:ilvl w:val="2"/>
          <w:numId w:val="3"/>
        </w:numPr>
        <w:spacing w:after="0" w:line="240" w:lineRule="auto"/>
        <w:ind w:left="180" w:right="1" w:firstLine="0"/>
        <w:jc w:val="both"/>
        <w:rPr>
          <w:rFonts w:ascii="Times New Roman" w:hAnsi="Times New Roman" w:cs="Times New Roman"/>
          <w:lang w:val="ro-RO"/>
        </w:rPr>
      </w:pPr>
      <w:r w:rsidRPr="00F66CC9">
        <w:rPr>
          <w:rFonts w:ascii="Times New Roman" w:hAnsi="Times New Roman" w:cs="Times New Roman"/>
          <w:lang w:val="ro-RO"/>
        </w:rPr>
        <w:t>Pe perioada executării contractului, Executantul se obligă să nu aducă atingere obiceiurilor politice, culturale şi religioase dominante în Romania, respectând totodată şi drepturile omului.</w:t>
      </w:r>
    </w:p>
    <w:p w:rsidR="008738F1" w:rsidRPr="00F66CC9" w:rsidRDefault="008738F1" w:rsidP="008738F1">
      <w:pPr>
        <w:numPr>
          <w:ilvl w:val="2"/>
          <w:numId w:val="3"/>
        </w:numPr>
        <w:spacing w:after="0" w:line="240" w:lineRule="auto"/>
        <w:ind w:left="240" w:right="1" w:firstLine="0"/>
        <w:jc w:val="both"/>
        <w:rPr>
          <w:rFonts w:ascii="Times New Roman" w:hAnsi="Times New Roman" w:cs="Times New Roman"/>
          <w:lang w:val="ro-RO"/>
        </w:rPr>
      </w:pPr>
      <w:r w:rsidRPr="00F66CC9">
        <w:rPr>
          <w:rFonts w:ascii="Times New Roman" w:hAnsi="Times New Roman" w:cs="Times New Roman"/>
          <w:lang w:val="ro-RO"/>
        </w:rPr>
        <w:lastRenderedPageBreak/>
        <w:t>Când Executantul sau oricare din subcontractantii săi, personalul, experţii, agenţii sau subordonaţii săi se oferă să dea, ori sunt de acord să ofere ori să dea, sau dau oricărei persoane, mită, bunuri în dar, facilităţi ori comisioane în scopul de a determina ori recompensa îndeplinirea sau neîndeplinirea oricărui act sau fapt privind prezentul contract sau orice alt contract încheiat cu Achizitorul, ori pentru a favoriza sau defavoriza orice persoană în legătură cu prezentul  contract sau cu orice alt contract încheiat cu acesta, Achizitorul poate decide încetarea prezentului contract conform prevederilor art...., fără a aduce atingere niciunui drept anterior dobândit de executant.</w:t>
      </w:r>
    </w:p>
    <w:p w:rsidR="008738F1" w:rsidRPr="00F66CC9" w:rsidRDefault="008738F1" w:rsidP="008738F1">
      <w:pPr>
        <w:numPr>
          <w:ilvl w:val="2"/>
          <w:numId w:val="3"/>
        </w:numPr>
        <w:spacing w:after="0" w:line="240" w:lineRule="auto"/>
        <w:ind w:left="360" w:right="1" w:firstLine="0"/>
        <w:jc w:val="both"/>
        <w:rPr>
          <w:rFonts w:ascii="Times New Roman" w:hAnsi="Times New Roman" w:cs="Times New Roman"/>
          <w:lang w:val="ro-RO"/>
        </w:rPr>
      </w:pPr>
      <w:r w:rsidRPr="00F66CC9">
        <w:rPr>
          <w:rFonts w:ascii="Times New Roman" w:hAnsi="Times New Roman" w:cs="Times New Roman"/>
          <w:lang w:val="ro-RO"/>
        </w:rPr>
        <w:t>Plăţile către executant aferente Contractului vor constitui singurul venit ori beneficiu ce poate deriva din acesta, şi atât Executantul cât şi personalul său salariat ori contractat, inclusiv conducerea sa şi salariaţii din teritoriu, nu vor accepta niciun comision, discount, alocaţie, plată indirectă ori orice altă formă de retribuţie în legătură cu sau pentru executarea obligaţiilor din prezentul contract.</w:t>
      </w:r>
    </w:p>
    <w:p w:rsidR="008738F1" w:rsidRPr="00F66CC9" w:rsidRDefault="008738F1" w:rsidP="008738F1">
      <w:pPr>
        <w:numPr>
          <w:ilvl w:val="2"/>
          <w:numId w:val="3"/>
        </w:numPr>
        <w:spacing w:after="0" w:line="240" w:lineRule="auto"/>
        <w:ind w:left="360" w:right="1" w:firstLine="0"/>
        <w:jc w:val="both"/>
        <w:rPr>
          <w:rFonts w:ascii="Times New Roman" w:hAnsi="Times New Roman" w:cs="Times New Roman"/>
          <w:lang w:val="ro-RO"/>
        </w:rPr>
      </w:pPr>
      <w:r w:rsidRPr="00F66CC9">
        <w:rPr>
          <w:rFonts w:ascii="Times New Roman" w:hAnsi="Times New Roman" w:cs="Times New Roman"/>
          <w:lang w:val="ro-RO"/>
        </w:rPr>
        <w:t>Executantul nu va avea niciun drept, direct sau indirect, la vreo redevenţă, facilitate sau comision cu privire la orice bun sau procedeu brevetat sau protejat utilizate în scopurile Contractului sau ale Proiectului, fără aprobarea prealabilă în scris a Achizitorului.</w:t>
      </w:r>
    </w:p>
    <w:p w:rsidR="008738F1" w:rsidRPr="00F66CC9" w:rsidRDefault="008738F1" w:rsidP="008738F1">
      <w:pPr>
        <w:numPr>
          <w:ilvl w:val="2"/>
          <w:numId w:val="3"/>
        </w:numPr>
        <w:spacing w:after="0" w:line="240" w:lineRule="auto"/>
        <w:ind w:left="360" w:right="1" w:firstLine="0"/>
        <w:jc w:val="both"/>
        <w:rPr>
          <w:rFonts w:ascii="Times New Roman" w:hAnsi="Times New Roman" w:cs="Times New Roman"/>
          <w:lang w:val="ro-RO"/>
        </w:rPr>
      </w:pPr>
      <w:r w:rsidRPr="00F66CC9">
        <w:rPr>
          <w:rFonts w:ascii="Times New Roman" w:hAnsi="Times New Roman" w:cs="Times New Roman"/>
          <w:lang w:val="ro-RO"/>
        </w:rPr>
        <w:t>Executantul şi personalul său vor respecta secretul profesional, pe perioada executării Contractului, inclusiv pe perioada oricărei prelungiri a acestuia, şi  după încetarea acestuia. În acest sens, cu excepţia cazului în care se obţine acordul scris prealabil al Achizitorului, Executantul şi personalul său, salariat ori contractat de acesta, incluzând conducerea şi salariaţii din teritoriu, nu vor divulga niciodată oricărei alte persoane sau entităţi, nicio informaţie confidenţială divulgată lor sau despre care au luat cunoştinţă şi nu vor face publică nicio informaţie referitoare la recomandările primite în cursul sau ca rezultat al derulării prezentului contract. Totodată, Executantul şi personalul său nu vor utiliza în dauna Achizitorului informaţiile ce le-au fost furnizate sau rezultatul studiilor, testelor, cercetărilor desfăşurate în cursul sau în scopul executării prezentului Contract.</w:t>
      </w:r>
    </w:p>
    <w:p w:rsidR="008738F1" w:rsidRPr="00F66CC9" w:rsidRDefault="008738F1" w:rsidP="008738F1">
      <w:pPr>
        <w:numPr>
          <w:ilvl w:val="2"/>
          <w:numId w:val="3"/>
        </w:numPr>
        <w:spacing w:after="0" w:line="240" w:lineRule="auto"/>
        <w:ind w:left="360" w:right="1" w:firstLine="0"/>
        <w:jc w:val="both"/>
        <w:rPr>
          <w:rFonts w:ascii="Times New Roman" w:hAnsi="Times New Roman" w:cs="Times New Roman"/>
          <w:lang w:val="ro-RO"/>
        </w:rPr>
      </w:pPr>
      <w:r w:rsidRPr="00F66CC9">
        <w:rPr>
          <w:rFonts w:ascii="Times New Roman" w:hAnsi="Times New Roman" w:cs="Times New Roman"/>
          <w:lang w:val="ro-RO"/>
        </w:rPr>
        <w:t xml:space="preserve">Executarea Contractului nu va genera cheltuieli comerciale neuzuale. Dacă apar totuşi astfel de cheltuieli, Contractul poate înceta conform art.... din prezentul contract. Cheltuielile comerciale neuzuale sunt comisioanele care nu sunt menţionate în prezentul contract sau care nu rezultă dintr-un contract valabil încheiat referitor la acesta, comisioanele care nu corespund unor servicii/lucrări executate şi legitime, comisioanele plătite unui destinatar care nu este în mod clar identificat sau comisioanele plătite unei societăţi care potrivit tuturor aparenţelor este o societate interpusă. </w:t>
      </w:r>
    </w:p>
    <w:p w:rsidR="008738F1" w:rsidRPr="00F66CC9" w:rsidRDefault="008738F1" w:rsidP="008738F1">
      <w:pPr>
        <w:numPr>
          <w:ilvl w:val="2"/>
          <w:numId w:val="3"/>
        </w:numPr>
        <w:spacing w:after="0" w:line="240" w:lineRule="auto"/>
        <w:ind w:left="360" w:right="1" w:firstLine="0"/>
        <w:jc w:val="both"/>
        <w:rPr>
          <w:rFonts w:ascii="Times New Roman" w:hAnsi="Times New Roman" w:cs="Times New Roman"/>
          <w:lang w:val="ro-RO"/>
        </w:rPr>
      </w:pPr>
      <w:r w:rsidRPr="00F66CC9">
        <w:rPr>
          <w:rFonts w:ascii="Times New Roman" w:hAnsi="Times New Roman" w:cs="Times New Roman"/>
          <w:lang w:val="ro-RO"/>
        </w:rPr>
        <w:t>Executantul va furniza Achizitorului, la cerere, documente justificative cu privire la condiţiile în care se execută prezentul contract. Achizitorul va efectua orice documentare sau cercetare la faţa locului pe care o consideră necesară pentru strângerea de probe în cazul oricărei suspiciuni cu privire la existenţa unor cheltuieli comerciale neuzuale.</w:t>
      </w:r>
    </w:p>
    <w:p w:rsidR="008738F1" w:rsidRPr="00F66CC9" w:rsidRDefault="008738F1" w:rsidP="008738F1">
      <w:pPr>
        <w:pStyle w:val="Style1"/>
        <w:numPr>
          <w:ilvl w:val="0"/>
          <w:numId w:val="0"/>
        </w:numPr>
        <w:spacing w:before="0" w:after="0"/>
        <w:ind w:left="992" w:right="1" w:hanging="992"/>
        <w:rPr>
          <w:rFonts w:ascii="Times New Roman" w:hAnsi="Times New Roman" w:cs="Times New Roman"/>
          <w:lang w:val="ro-RO"/>
        </w:rPr>
      </w:pPr>
      <w:bookmarkStart w:id="2" w:name="_Toc185742702"/>
      <w:r w:rsidRPr="00F66CC9">
        <w:rPr>
          <w:rFonts w:ascii="Times New Roman" w:hAnsi="Times New Roman" w:cs="Times New Roman"/>
          <w:lang w:val="ro-RO"/>
        </w:rPr>
        <w:t>10.2. Conflictul de interese</w:t>
      </w:r>
      <w:bookmarkEnd w:id="2"/>
    </w:p>
    <w:p w:rsidR="008738F1" w:rsidRPr="00F66CC9" w:rsidRDefault="008738F1" w:rsidP="008738F1">
      <w:pPr>
        <w:spacing w:after="0" w:line="240" w:lineRule="auto"/>
        <w:ind w:right="1"/>
        <w:jc w:val="both"/>
        <w:rPr>
          <w:rFonts w:ascii="Times New Roman" w:hAnsi="Times New Roman" w:cs="Times New Roman"/>
          <w:lang w:val="ro-RO"/>
        </w:rPr>
      </w:pPr>
      <w:bookmarkStart w:id="3" w:name="_Ref500223654"/>
      <w:r w:rsidRPr="00F66CC9">
        <w:rPr>
          <w:rFonts w:ascii="Times New Roman" w:hAnsi="Times New Roman" w:cs="Times New Roman"/>
          <w:lang w:val="ro-RO"/>
        </w:rPr>
        <w:t xml:space="preserve">1.Executantul va lua toate măsurile necesare pentru a preveni ori stopa orice situaţie care ar putea compromite executarea obiectivă şi imparţială a prezentului contract. Conflictele de interese pot apărea în mod special ca rezultat al intereselor economice, afinităţilor politice ori de naţionalitate, al legăturilor de rudenie ori afinitate, sau al oricăror alte legături ori interese comune. Orice conflict de interese apărut în timpul executării prezentului contract trebuie notificat în scris achizitorului, în termen de ....zile de la apariţia acestuia. </w:t>
      </w:r>
    </w:p>
    <w:p w:rsidR="008738F1" w:rsidRPr="00F66CC9" w:rsidRDefault="008738F1" w:rsidP="008738F1">
      <w:pPr>
        <w:spacing w:after="0" w:line="240" w:lineRule="auto"/>
        <w:ind w:right="1"/>
        <w:jc w:val="both"/>
        <w:rPr>
          <w:rFonts w:ascii="Times New Roman" w:hAnsi="Times New Roman" w:cs="Times New Roman"/>
          <w:lang w:val="ro-RO"/>
        </w:rPr>
      </w:pPr>
      <w:r w:rsidRPr="00F66CC9">
        <w:rPr>
          <w:rFonts w:ascii="Times New Roman" w:hAnsi="Times New Roman" w:cs="Times New Roman"/>
          <w:lang w:val="ro-RO"/>
        </w:rPr>
        <w:t xml:space="preserve">2. Achizitorul îşi rezervă dreptul de a verifica dacă măsurile luate sunt corespunzătoare şi dacă este necesar, poate solicita măsuri suplimentare. Executantul se va asigura că personalul său, salariat sau contractat de el, inclusiv conducerea şi salariaţii din teritoriu, nu se află într-o situaţie care ar putea genera un conflict de interese. Executantul va înlocui, în...zile şi fără vreo compensaţie din partea Achizitorului, orice membru al personalului său salariat ori contractat, inclusiv conducerea ori salariaţii din teritoriu, care se regăseşte într-o astfel de situaţie. </w:t>
      </w:r>
    </w:p>
    <w:p w:rsidR="008738F1" w:rsidRPr="00F66CC9" w:rsidRDefault="008738F1" w:rsidP="008738F1">
      <w:pPr>
        <w:spacing w:after="0" w:line="240" w:lineRule="auto"/>
        <w:ind w:right="1"/>
        <w:jc w:val="both"/>
        <w:rPr>
          <w:rFonts w:ascii="Times New Roman" w:hAnsi="Times New Roman" w:cs="Times New Roman"/>
          <w:lang w:val="ro-RO"/>
        </w:rPr>
      </w:pPr>
      <w:r w:rsidRPr="00F66CC9">
        <w:rPr>
          <w:rFonts w:ascii="Times New Roman" w:hAnsi="Times New Roman" w:cs="Times New Roman"/>
          <w:lang w:val="ro-RO"/>
        </w:rPr>
        <w:t>3.</w:t>
      </w:r>
      <w:bookmarkEnd w:id="3"/>
      <w:r w:rsidRPr="00F66CC9">
        <w:rPr>
          <w:rFonts w:ascii="Times New Roman" w:hAnsi="Times New Roman" w:cs="Times New Roman"/>
          <w:lang w:val="ro-RO"/>
        </w:rPr>
        <w:t xml:space="preserve">Executantul trebuie sa evite orice contact care ar putea sa-i compromită independenţa ori pe cea a personalului său, salariat sau contractat, inclusiv conducerea şi salariaţii din teritoriu. În cazul în care executantul nu-şi menţine independenţa, achizitorul, fără afectarea dreptului acestuia de a obţine repararea prejudiciului ce i-a fost cauzat ca urmare a situaţiei de conflict de interese, va putea decide încetarea de plin drept şi cu efect imediat a prezentului contract, în condiţiile prevăzute la art... </w:t>
      </w:r>
    </w:p>
    <w:p w:rsidR="008738F1" w:rsidRPr="00F66CC9" w:rsidRDefault="008738F1" w:rsidP="008738F1">
      <w:pPr>
        <w:pStyle w:val="DefaultText2"/>
        <w:jc w:val="both"/>
        <w:rPr>
          <w:b/>
          <w:i/>
          <w:sz w:val="22"/>
          <w:szCs w:val="22"/>
          <w:lang w:val="ro-RO"/>
        </w:rPr>
      </w:pPr>
    </w:p>
    <w:p w:rsidR="00FB1916" w:rsidRDefault="00FB1916" w:rsidP="008738F1">
      <w:pPr>
        <w:shd w:val="clear" w:color="auto" w:fill="FFFFFF"/>
        <w:spacing w:after="0" w:line="240" w:lineRule="auto"/>
        <w:jc w:val="both"/>
        <w:rPr>
          <w:rFonts w:ascii="Times New Roman" w:hAnsi="Times New Roman" w:cs="Times New Roman"/>
          <w:b/>
          <w:lang w:val="ro-RO"/>
        </w:rPr>
      </w:pPr>
    </w:p>
    <w:p w:rsidR="00FB1916" w:rsidRDefault="00FB1916" w:rsidP="008738F1">
      <w:pPr>
        <w:shd w:val="clear" w:color="auto" w:fill="FFFFFF"/>
        <w:spacing w:after="0" w:line="240" w:lineRule="auto"/>
        <w:jc w:val="both"/>
        <w:rPr>
          <w:rFonts w:ascii="Times New Roman" w:hAnsi="Times New Roman" w:cs="Times New Roman"/>
          <w:b/>
          <w:lang w:val="ro-RO"/>
        </w:rPr>
      </w:pPr>
    </w:p>
    <w:p w:rsidR="00FB1916" w:rsidRDefault="00FB1916" w:rsidP="008738F1">
      <w:pPr>
        <w:shd w:val="clear" w:color="auto" w:fill="FFFFFF"/>
        <w:spacing w:after="0" w:line="240" w:lineRule="auto"/>
        <w:jc w:val="both"/>
        <w:rPr>
          <w:rFonts w:ascii="Times New Roman" w:hAnsi="Times New Roman" w:cs="Times New Roman"/>
          <w:b/>
          <w:lang w:val="ro-RO"/>
        </w:rPr>
      </w:pPr>
    </w:p>
    <w:p w:rsidR="00FB1916" w:rsidRDefault="00FB1916" w:rsidP="008738F1">
      <w:pPr>
        <w:shd w:val="clear" w:color="auto" w:fill="FFFFFF"/>
        <w:spacing w:after="0" w:line="240" w:lineRule="auto"/>
        <w:jc w:val="both"/>
        <w:rPr>
          <w:rFonts w:ascii="Times New Roman" w:hAnsi="Times New Roman" w:cs="Times New Roman"/>
          <w:b/>
          <w:lang w:val="ro-RO"/>
        </w:rPr>
      </w:pPr>
    </w:p>
    <w:p w:rsidR="008738F1" w:rsidRPr="00F66CC9" w:rsidRDefault="008738F1" w:rsidP="008738F1">
      <w:pPr>
        <w:shd w:val="clear" w:color="auto" w:fill="FFFFFF"/>
        <w:spacing w:after="0" w:line="240" w:lineRule="auto"/>
        <w:jc w:val="both"/>
        <w:rPr>
          <w:rFonts w:ascii="Times New Roman" w:hAnsi="Times New Roman" w:cs="Times New Roman"/>
          <w:b/>
          <w:bCs/>
          <w:lang w:val="ro-RO" w:eastAsia="ro-RO"/>
        </w:rPr>
      </w:pPr>
      <w:r w:rsidRPr="00F66CC9">
        <w:rPr>
          <w:rFonts w:ascii="Times New Roman" w:hAnsi="Times New Roman" w:cs="Times New Roman"/>
          <w:b/>
          <w:lang w:val="ro-RO"/>
        </w:rPr>
        <w:lastRenderedPageBreak/>
        <w:t xml:space="preserve">10.3. </w:t>
      </w:r>
      <w:r w:rsidRPr="00F66CC9">
        <w:rPr>
          <w:rFonts w:ascii="Times New Roman" w:hAnsi="Times New Roman" w:cs="Times New Roman"/>
          <w:b/>
          <w:bCs/>
          <w:lang w:val="ro-RO" w:eastAsia="ro-RO"/>
        </w:rPr>
        <w:t>Legislaţia Muncii şi Programul de lucru</w:t>
      </w:r>
    </w:p>
    <w:p w:rsidR="008738F1" w:rsidRPr="00F66CC9" w:rsidRDefault="008738F1" w:rsidP="008738F1">
      <w:pPr>
        <w:shd w:val="clear" w:color="auto" w:fill="FFFFFF"/>
        <w:spacing w:after="0" w:line="240" w:lineRule="auto"/>
        <w:jc w:val="both"/>
        <w:rPr>
          <w:rFonts w:ascii="Times New Roman" w:hAnsi="Times New Roman" w:cs="Times New Roman"/>
          <w:b/>
          <w:bCs/>
          <w:lang w:val="ro-RO" w:eastAsia="ro-RO"/>
        </w:rPr>
      </w:pPr>
    </w:p>
    <w:p w:rsidR="008738F1" w:rsidRPr="00F66CC9" w:rsidRDefault="008738F1" w:rsidP="008738F1">
      <w:pPr>
        <w:spacing w:after="0" w:line="240" w:lineRule="auto"/>
        <w:jc w:val="both"/>
        <w:rPr>
          <w:rFonts w:ascii="Times New Roman" w:hAnsi="Times New Roman" w:cs="Times New Roman"/>
          <w:iCs/>
          <w:lang w:val="ro-RO"/>
        </w:rPr>
      </w:pPr>
      <w:r w:rsidRPr="00F66CC9">
        <w:rPr>
          <w:rFonts w:ascii="Times New Roman" w:hAnsi="Times New Roman" w:cs="Times New Roman"/>
          <w:iCs/>
          <w:lang w:val="ro-RO"/>
        </w:rPr>
        <w:t xml:space="preserve">1. Executantul va respecta întreaga legislaţie a muncii care se aplică personalului , inclusiv legislaţia în vigoare privind angajarea, programul de lucru, sănătate, securitatea muncii, asistenţă socială, emigrare şi repatriere, şi îi va asigura acestuia toate drepturile legale. </w:t>
      </w:r>
    </w:p>
    <w:p w:rsidR="008738F1" w:rsidRPr="00F66CC9" w:rsidRDefault="008738F1" w:rsidP="008738F1">
      <w:pPr>
        <w:spacing w:after="0" w:line="240" w:lineRule="auto"/>
        <w:jc w:val="both"/>
        <w:rPr>
          <w:rFonts w:ascii="Times New Roman" w:hAnsi="Times New Roman" w:cs="Times New Roman"/>
          <w:lang w:val="ro-RO"/>
        </w:rPr>
      </w:pPr>
      <w:r w:rsidRPr="00F66CC9">
        <w:rPr>
          <w:rFonts w:ascii="Times New Roman" w:hAnsi="Times New Roman" w:cs="Times New Roman"/>
          <w:lang w:val="ro-RO"/>
        </w:rPr>
        <w:t>2. Executantul va asigura niveluri de salarizare şi condiţii de muncă care nu vor fi inferioare celor stabilite în cadrul ramurii de activitate în care se desfăşoară lucrarea.</w:t>
      </w:r>
    </w:p>
    <w:p w:rsidR="008738F1" w:rsidRPr="00F66CC9" w:rsidRDefault="008738F1" w:rsidP="008738F1">
      <w:pPr>
        <w:spacing w:after="0" w:line="240" w:lineRule="auto"/>
        <w:jc w:val="both"/>
        <w:rPr>
          <w:rFonts w:ascii="Times New Roman" w:hAnsi="Times New Roman" w:cs="Times New Roman"/>
          <w:lang w:val="ro-RO"/>
        </w:rPr>
      </w:pPr>
      <w:r w:rsidRPr="00F66CC9">
        <w:rPr>
          <w:rFonts w:ascii="Times New Roman" w:hAnsi="Times New Roman" w:cs="Times New Roman"/>
          <w:lang w:val="ro-RO"/>
        </w:rPr>
        <w:t>3. Executantul îi va obliga pe angajaţii săi să se conformeze tuturor legilor în vigoare, inclusiv celor legate de securitatea muncii.</w:t>
      </w:r>
    </w:p>
    <w:p w:rsidR="008738F1" w:rsidRPr="00B47527" w:rsidRDefault="008738F1" w:rsidP="00286D0F">
      <w:pPr>
        <w:spacing w:after="0" w:line="240" w:lineRule="auto"/>
        <w:jc w:val="both"/>
        <w:rPr>
          <w:rFonts w:ascii="Times New Roman" w:hAnsi="Times New Roman" w:cs="Times New Roman"/>
        </w:rPr>
      </w:pPr>
      <w:r w:rsidRPr="00B47527">
        <w:rPr>
          <w:rFonts w:ascii="Times New Roman" w:hAnsi="Times New Roman" w:cs="Times New Roman"/>
          <w:lang w:val="ro-RO"/>
        </w:rPr>
        <w:t>4.</w:t>
      </w:r>
      <w:r w:rsidRPr="00B47527">
        <w:rPr>
          <w:rFonts w:ascii="Times New Roman" w:hAnsi="Times New Roman" w:cs="Times New Roman"/>
        </w:rPr>
        <w:t xml:space="preserve"> Executantul îl va informa pe achizitor în privinţa programului său de lucru planificat pentru fiecare săptămână / fiecare lună de executare a prezentului contract, astfel încât persoana autorizată a acestuia să aibă posibilitatea de a planifica şi asigura continuitatea supravegherii lucrărilor pe parcursul tuturor etapelor contractului.</w:t>
      </w:r>
    </w:p>
    <w:p w:rsidR="008738F1" w:rsidRPr="00CB5C82" w:rsidRDefault="008738F1" w:rsidP="008738F1">
      <w:pPr>
        <w:pStyle w:val="Default"/>
        <w:jc w:val="both"/>
        <w:rPr>
          <w:b/>
          <w:bCs/>
          <w:color w:val="FF0000"/>
          <w:sz w:val="22"/>
          <w:szCs w:val="22"/>
        </w:rPr>
      </w:pPr>
    </w:p>
    <w:p w:rsidR="008738F1" w:rsidRPr="00F66CC9" w:rsidRDefault="008738F1" w:rsidP="008738F1">
      <w:pPr>
        <w:pStyle w:val="Default"/>
        <w:jc w:val="both"/>
        <w:rPr>
          <w:b/>
          <w:bCs/>
          <w:color w:val="auto"/>
          <w:sz w:val="22"/>
          <w:szCs w:val="22"/>
        </w:rPr>
      </w:pPr>
      <w:r w:rsidRPr="00F66CC9">
        <w:rPr>
          <w:b/>
          <w:bCs/>
          <w:color w:val="auto"/>
          <w:sz w:val="22"/>
          <w:szCs w:val="22"/>
        </w:rPr>
        <w:t>10.</w:t>
      </w:r>
      <w:r w:rsidR="00106831">
        <w:rPr>
          <w:b/>
          <w:bCs/>
          <w:color w:val="auto"/>
          <w:sz w:val="22"/>
          <w:szCs w:val="22"/>
        </w:rPr>
        <w:t>4</w:t>
      </w:r>
      <w:r w:rsidRPr="00F66CC9">
        <w:rPr>
          <w:b/>
          <w:bCs/>
          <w:color w:val="auto"/>
          <w:sz w:val="22"/>
          <w:szCs w:val="22"/>
        </w:rPr>
        <w:t>. Sănătatea şi securitatea muncii</w:t>
      </w:r>
    </w:p>
    <w:p w:rsidR="008738F1" w:rsidRPr="00F66CC9" w:rsidRDefault="008738F1" w:rsidP="008738F1">
      <w:pPr>
        <w:pStyle w:val="Default"/>
        <w:jc w:val="both"/>
        <w:rPr>
          <w:bCs/>
          <w:color w:val="auto"/>
          <w:sz w:val="22"/>
          <w:szCs w:val="22"/>
        </w:rPr>
      </w:pPr>
      <w:r w:rsidRPr="00F66CC9">
        <w:rPr>
          <w:bCs/>
          <w:color w:val="auto"/>
          <w:sz w:val="22"/>
          <w:szCs w:val="22"/>
        </w:rPr>
        <w:t>1. Executantul va numi un responsabil care va răspunde pentru securitatea şi prevenirea accidentelor pe şantier. Această persoană trebuie să fie calificată pentru o astfel de răspundere şi să aibă autoritatea de a emite dispoziţii şi de a lua măsurile necesare pentru prevenirea accidentelor.</w:t>
      </w:r>
    </w:p>
    <w:p w:rsidR="008738F1" w:rsidRPr="00F66CC9" w:rsidRDefault="008738F1" w:rsidP="008738F1">
      <w:pPr>
        <w:pStyle w:val="Default"/>
        <w:jc w:val="both"/>
        <w:rPr>
          <w:bCs/>
          <w:color w:val="auto"/>
          <w:sz w:val="22"/>
          <w:szCs w:val="22"/>
        </w:rPr>
      </w:pPr>
      <w:r w:rsidRPr="00F66CC9">
        <w:rPr>
          <w:bCs/>
          <w:color w:val="auto"/>
          <w:sz w:val="22"/>
          <w:szCs w:val="22"/>
        </w:rPr>
        <w:t>2. Pe parcursul execuţiei lucrărilor, executantul are obligaţia de a sprijini activitatea persoanei responsabile cu prevenirea accidentelor, în scopul exercitării răspunderii şi autorităţii sale.</w:t>
      </w:r>
    </w:p>
    <w:p w:rsidR="008738F1" w:rsidRPr="00F66CC9" w:rsidRDefault="008738F1" w:rsidP="008738F1">
      <w:pPr>
        <w:spacing w:after="0" w:line="240" w:lineRule="auto"/>
        <w:jc w:val="both"/>
        <w:rPr>
          <w:rFonts w:ascii="Times New Roman" w:hAnsi="Times New Roman" w:cs="Times New Roman"/>
          <w:iCs/>
          <w:lang w:val="ro-RO"/>
        </w:rPr>
      </w:pPr>
      <w:r w:rsidRPr="00F66CC9">
        <w:rPr>
          <w:rFonts w:ascii="Times New Roman" w:hAnsi="Times New Roman" w:cs="Times New Roman"/>
          <w:iCs/>
          <w:lang w:val="ro-RO"/>
        </w:rPr>
        <w:t>3</w:t>
      </w:r>
      <w:r w:rsidRPr="00F66CC9">
        <w:rPr>
          <w:rFonts w:ascii="Times New Roman" w:hAnsi="Times New Roman" w:cs="Times New Roman"/>
          <w:i/>
          <w:iCs/>
          <w:lang w:val="ro-RO"/>
        </w:rPr>
        <w:t xml:space="preserve">. </w:t>
      </w:r>
      <w:r w:rsidRPr="00F66CC9">
        <w:rPr>
          <w:rFonts w:ascii="Times New Roman" w:hAnsi="Times New Roman" w:cs="Times New Roman"/>
          <w:iCs/>
          <w:lang w:val="ro-RO"/>
        </w:rPr>
        <w:t>Executantul poartă întreaga răspundere în cazul producerii accidentelor de muncă, evenimentelor şi incidentelor periculoase, îmbolnăvirilor profesionale generate sau produse de echipamentele tehnice (utilaje, instalaţii etc.), procedee tehnologice utilizate sau, utilizate, sau de către lucrătorii săi şi cei aparţinând societăţilor care desfăşoară activităţi pentru acesta (subcontractanţi), în conformitate cu prevederile Legii securităţii şi sănătăţii în muncă nr. 319/2006 şi a Normelor metodologice de aplicare a Legii nr. 319/2006 aprobate prin H.G. nr. 1425/2006, precum şi orice modificare legislativă apărută pe timpul desfăşurării contractului.</w:t>
      </w:r>
    </w:p>
    <w:p w:rsidR="008738F1" w:rsidRPr="00F66CC9" w:rsidRDefault="008738F1" w:rsidP="008738F1">
      <w:pPr>
        <w:spacing w:after="0" w:line="240" w:lineRule="auto"/>
        <w:jc w:val="both"/>
        <w:rPr>
          <w:rFonts w:ascii="Times New Roman" w:hAnsi="Times New Roman" w:cs="Times New Roman"/>
          <w:iCs/>
          <w:lang w:val="ro-RO"/>
        </w:rPr>
      </w:pPr>
      <w:r w:rsidRPr="00F66CC9">
        <w:rPr>
          <w:rFonts w:ascii="Times New Roman" w:hAnsi="Times New Roman" w:cs="Times New Roman"/>
          <w:iCs/>
          <w:lang w:val="ro-RO"/>
        </w:rPr>
        <w:t>4. În cazul producerii unor accidente de muncă, evenimente sau incidente periculoase în activitatea desfăşurată de executant, acesta va comunica şi cerceta accidentul de muncă,</w:t>
      </w:r>
      <w:r w:rsidRPr="00F66CC9">
        <w:rPr>
          <w:rFonts w:ascii="Times New Roman" w:hAnsi="Times New Roman" w:cs="Times New Roman"/>
          <w:b/>
          <w:bCs/>
          <w:iCs/>
          <w:lang w:val="ro-RO"/>
        </w:rPr>
        <w:t xml:space="preserve"> evenimentul, </w:t>
      </w:r>
      <w:r w:rsidRPr="00F66CC9">
        <w:rPr>
          <w:rFonts w:ascii="Times New Roman" w:hAnsi="Times New Roman" w:cs="Times New Roman"/>
          <w:iCs/>
          <w:lang w:val="ro-RO"/>
        </w:rPr>
        <w:t xml:space="preserve">conform prevederilor legale, pe care îl va înregistra la Inspectoratul Teritorial de Muncă pe raza căruia s-a produs. </w:t>
      </w:r>
    </w:p>
    <w:p w:rsidR="008738F1" w:rsidRPr="00F66CC9" w:rsidRDefault="008738F1" w:rsidP="008738F1">
      <w:pPr>
        <w:spacing w:after="0" w:line="240" w:lineRule="auto"/>
        <w:jc w:val="both"/>
        <w:rPr>
          <w:rFonts w:ascii="Times New Roman" w:hAnsi="Times New Roman" w:cs="Times New Roman"/>
          <w:iCs/>
          <w:lang w:val="ro-RO"/>
        </w:rPr>
      </w:pPr>
      <w:r w:rsidRPr="00F66CC9">
        <w:rPr>
          <w:rFonts w:ascii="Times New Roman" w:hAnsi="Times New Roman" w:cs="Times New Roman"/>
          <w:iCs/>
          <w:lang w:val="ro-RO"/>
        </w:rPr>
        <w:t>5. Executantul va păstra un registru şi va întocmi rapoarte privind sănătatea, securitatea şi facilităţile sociale ale persoanelor, conform cerinţelor persoanei autorizate de achizitor.</w:t>
      </w:r>
    </w:p>
    <w:p w:rsidR="008738F1" w:rsidRPr="00F66CC9" w:rsidRDefault="008738F1" w:rsidP="008738F1">
      <w:pPr>
        <w:pStyle w:val="DefaultText2"/>
        <w:jc w:val="both"/>
        <w:rPr>
          <w:sz w:val="22"/>
          <w:szCs w:val="22"/>
          <w:lang w:val="it-IT"/>
        </w:rPr>
      </w:pPr>
      <w:r w:rsidRPr="00F66CC9">
        <w:rPr>
          <w:iCs/>
          <w:sz w:val="22"/>
          <w:szCs w:val="22"/>
          <w:lang w:val="it-IT"/>
        </w:rPr>
        <w:t>6. Achizitorul va înregistra numai evenimentele produse propriilor angajaţi.</w:t>
      </w:r>
    </w:p>
    <w:p w:rsidR="008738F1" w:rsidRPr="00F66CC9" w:rsidRDefault="008738F1" w:rsidP="008738F1">
      <w:pPr>
        <w:pStyle w:val="DefaultText2"/>
        <w:jc w:val="both"/>
        <w:rPr>
          <w:b/>
          <w:sz w:val="22"/>
          <w:szCs w:val="22"/>
          <w:lang w:val="it-IT"/>
        </w:rPr>
      </w:pPr>
    </w:p>
    <w:p w:rsidR="008738F1" w:rsidRPr="00F66CC9" w:rsidRDefault="008738F1" w:rsidP="008738F1">
      <w:pPr>
        <w:pStyle w:val="DefaultText2"/>
        <w:jc w:val="both"/>
        <w:rPr>
          <w:b/>
          <w:sz w:val="22"/>
          <w:szCs w:val="22"/>
          <w:lang w:val="it-IT"/>
        </w:rPr>
      </w:pPr>
      <w:r w:rsidRPr="00F66CC9">
        <w:rPr>
          <w:b/>
          <w:sz w:val="22"/>
          <w:szCs w:val="22"/>
          <w:lang w:val="it-IT"/>
        </w:rPr>
        <w:t>10.</w:t>
      </w:r>
      <w:r w:rsidR="00106831">
        <w:rPr>
          <w:b/>
          <w:sz w:val="22"/>
          <w:szCs w:val="22"/>
          <w:lang w:val="it-IT"/>
        </w:rPr>
        <w:t>5</w:t>
      </w:r>
      <w:r w:rsidRPr="00F66CC9">
        <w:rPr>
          <w:b/>
          <w:sz w:val="22"/>
          <w:szCs w:val="22"/>
          <w:lang w:val="it-IT"/>
        </w:rPr>
        <w:t xml:space="preserve"> Personalul şi echipamentul</w:t>
      </w:r>
    </w:p>
    <w:p w:rsidR="008738F1" w:rsidRPr="00F66CC9" w:rsidRDefault="008738F1" w:rsidP="008738F1">
      <w:pPr>
        <w:pStyle w:val="DefaultText2"/>
        <w:jc w:val="both"/>
        <w:rPr>
          <w:sz w:val="22"/>
          <w:szCs w:val="22"/>
          <w:lang w:val="it-IT"/>
        </w:rPr>
      </w:pPr>
      <w:r w:rsidRPr="00F66CC9">
        <w:rPr>
          <w:sz w:val="22"/>
          <w:szCs w:val="22"/>
          <w:lang w:val="it-IT"/>
        </w:rPr>
        <w:t>1. Personalul executantului va avea calificarea, competenţa şi exeperienţa corespunzătoare pentru domeniile respective de activitate.</w:t>
      </w:r>
    </w:p>
    <w:p w:rsidR="008738F1" w:rsidRPr="00F66CC9" w:rsidRDefault="008738F1" w:rsidP="008738F1">
      <w:pPr>
        <w:pStyle w:val="DefaultText2"/>
        <w:jc w:val="both"/>
        <w:rPr>
          <w:sz w:val="22"/>
          <w:szCs w:val="22"/>
          <w:lang w:val="it-IT"/>
        </w:rPr>
      </w:pPr>
      <w:r w:rsidRPr="00F66CC9">
        <w:rPr>
          <w:sz w:val="22"/>
          <w:szCs w:val="22"/>
          <w:lang w:val="it-IT"/>
        </w:rPr>
        <w:t>2. Persoana autorizata de achizitor poate solicita executantului să înlăture (sau să dispună să fie înlăturat) orice persoană angajată pe şantier, care:</w:t>
      </w:r>
    </w:p>
    <w:p w:rsidR="008738F1" w:rsidRPr="00F66CC9" w:rsidRDefault="008738F1" w:rsidP="008738F1">
      <w:pPr>
        <w:pStyle w:val="DefaultText2"/>
        <w:jc w:val="both"/>
        <w:rPr>
          <w:sz w:val="22"/>
          <w:szCs w:val="22"/>
          <w:lang w:val="it-IT"/>
        </w:rPr>
      </w:pPr>
      <w:r w:rsidRPr="00F66CC9">
        <w:rPr>
          <w:sz w:val="22"/>
          <w:szCs w:val="22"/>
          <w:lang w:val="it-IT"/>
        </w:rPr>
        <w:tab/>
        <w:t>a) persistă în purtare necorespunzătoare sau în lipsă de responsabilitate;</w:t>
      </w:r>
    </w:p>
    <w:p w:rsidR="008738F1" w:rsidRPr="00F66CC9" w:rsidRDefault="008738F1" w:rsidP="008738F1">
      <w:pPr>
        <w:pStyle w:val="DefaultText2"/>
        <w:jc w:val="both"/>
        <w:rPr>
          <w:sz w:val="22"/>
          <w:szCs w:val="22"/>
          <w:lang w:val="it-IT"/>
        </w:rPr>
      </w:pPr>
      <w:r w:rsidRPr="00F66CC9">
        <w:rPr>
          <w:sz w:val="22"/>
          <w:szCs w:val="22"/>
          <w:lang w:val="it-IT"/>
        </w:rPr>
        <w:tab/>
        <w:t>b) îndeplineşte îndatoririle sale cu incompetenţă sau neglijenţă;</w:t>
      </w:r>
    </w:p>
    <w:p w:rsidR="008738F1" w:rsidRPr="00F66CC9" w:rsidRDefault="008738F1" w:rsidP="008738F1">
      <w:pPr>
        <w:pStyle w:val="DefaultText2"/>
        <w:jc w:val="both"/>
        <w:rPr>
          <w:sz w:val="22"/>
          <w:szCs w:val="22"/>
          <w:lang w:val="it-IT"/>
        </w:rPr>
      </w:pPr>
      <w:r w:rsidRPr="00F66CC9">
        <w:rPr>
          <w:sz w:val="22"/>
          <w:szCs w:val="22"/>
          <w:lang w:val="it-IT"/>
        </w:rPr>
        <w:tab/>
        <w:t>c) nu respectă oricare din prevederile prezentului contract;</w:t>
      </w:r>
    </w:p>
    <w:p w:rsidR="008738F1" w:rsidRPr="00F66CC9" w:rsidRDefault="008738F1" w:rsidP="008738F1">
      <w:pPr>
        <w:pStyle w:val="DefaultText2"/>
        <w:jc w:val="both"/>
        <w:rPr>
          <w:sz w:val="22"/>
          <w:szCs w:val="22"/>
          <w:lang w:val="it-IT"/>
        </w:rPr>
      </w:pPr>
      <w:r w:rsidRPr="00F66CC9">
        <w:rPr>
          <w:sz w:val="22"/>
          <w:szCs w:val="22"/>
          <w:lang w:val="it-IT"/>
        </w:rPr>
        <w:tab/>
        <w:t>d) persistă într-un comportament care periclitează siguranţa, sănătatea sau protecţia mediului.</w:t>
      </w:r>
    </w:p>
    <w:p w:rsidR="008738F1" w:rsidRPr="00F66CC9" w:rsidRDefault="008738F1" w:rsidP="008738F1">
      <w:pPr>
        <w:pStyle w:val="DefaultText2"/>
        <w:jc w:val="both"/>
        <w:rPr>
          <w:sz w:val="22"/>
          <w:szCs w:val="22"/>
          <w:lang w:val="it-IT"/>
        </w:rPr>
      </w:pPr>
      <w:r w:rsidRPr="00F66CC9">
        <w:rPr>
          <w:sz w:val="22"/>
          <w:szCs w:val="22"/>
          <w:lang w:val="it-IT"/>
        </w:rPr>
        <w:t xml:space="preserve">3. Execuantul va transmite persoanei autorizate de achizitor detalii privind fiecare categorie de personal  precum şi al fiecărui tip de utilaj existent pe şantier </w:t>
      </w:r>
    </w:p>
    <w:p w:rsidR="008738F1" w:rsidRPr="00F66CC9" w:rsidRDefault="008738F1" w:rsidP="008738F1">
      <w:pPr>
        <w:pStyle w:val="DefaultText2"/>
        <w:jc w:val="both"/>
        <w:rPr>
          <w:b/>
          <w:i/>
          <w:sz w:val="22"/>
          <w:szCs w:val="22"/>
          <w:lang w:val="ro-RO"/>
        </w:rPr>
      </w:pPr>
    </w:p>
    <w:p w:rsidR="008738F1" w:rsidRPr="00F66CC9" w:rsidRDefault="00106831" w:rsidP="008738F1">
      <w:pPr>
        <w:pStyle w:val="DefaultText2"/>
        <w:rPr>
          <w:b/>
          <w:sz w:val="22"/>
          <w:szCs w:val="22"/>
          <w:lang w:val="it-IT"/>
        </w:rPr>
      </w:pPr>
      <w:r>
        <w:rPr>
          <w:b/>
          <w:sz w:val="22"/>
          <w:szCs w:val="22"/>
          <w:lang w:val="it-IT"/>
        </w:rPr>
        <w:t>10.6</w:t>
      </w:r>
      <w:r w:rsidR="008738F1" w:rsidRPr="00F66CC9">
        <w:rPr>
          <w:b/>
          <w:sz w:val="22"/>
          <w:szCs w:val="22"/>
          <w:lang w:val="it-IT"/>
        </w:rPr>
        <w:t>. Obligaţiile executantului privind proiectarea</w:t>
      </w:r>
    </w:p>
    <w:p w:rsidR="008738F1" w:rsidRPr="00F66CC9" w:rsidRDefault="008738F1" w:rsidP="008738F1">
      <w:pPr>
        <w:pStyle w:val="BodyText"/>
        <w:ind w:left="57"/>
        <w:rPr>
          <w:rFonts w:ascii="Times New Roman" w:hAnsi="Times New Roman"/>
          <w:sz w:val="22"/>
          <w:szCs w:val="22"/>
        </w:rPr>
      </w:pPr>
    </w:p>
    <w:p w:rsidR="008738F1" w:rsidRPr="00B47527" w:rsidRDefault="008738F1" w:rsidP="008738F1">
      <w:pPr>
        <w:pStyle w:val="BodyText"/>
        <w:ind w:left="57"/>
        <w:rPr>
          <w:rFonts w:ascii="Times New Roman" w:hAnsi="Times New Roman"/>
          <w:sz w:val="22"/>
          <w:szCs w:val="22"/>
        </w:rPr>
      </w:pPr>
      <w:r w:rsidRPr="00F66CC9">
        <w:rPr>
          <w:rFonts w:ascii="Times New Roman" w:hAnsi="Times New Roman"/>
          <w:sz w:val="22"/>
          <w:szCs w:val="22"/>
        </w:rPr>
        <w:t>10.</w:t>
      </w:r>
      <w:r w:rsidR="00106831">
        <w:rPr>
          <w:rFonts w:ascii="Times New Roman" w:hAnsi="Times New Roman"/>
          <w:sz w:val="22"/>
          <w:szCs w:val="22"/>
        </w:rPr>
        <w:t>6</w:t>
      </w:r>
      <w:r w:rsidRPr="00F66CC9">
        <w:rPr>
          <w:rFonts w:ascii="Times New Roman" w:hAnsi="Times New Roman"/>
          <w:sz w:val="22"/>
          <w:szCs w:val="22"/>
        </w:rPr>
        <w:t xml:space="preserve">.1. Executantul are obligaţia de a realiza proiectarea lucrărilor ce fac obiectul prezentului contract cu proiectanţi calificaţi, ingineri sau alţi profesionişti, care corespund cerinţelor  menţionate în specificaţiile tehnice, </w:t>
      </w:r>
      <w:r w:rsidRPr="00B47527">
        <w:rPr>
          <w:rFonts w:ascii="Times New Roman" w:hAnsi="Times New Roman"/>
          <w:sz w:val="22"/>
          <w:szCs w:val="22"/>
        </w:rPr>
        <w:t>anexa...la prezentul contract.</w:t>
      </w:r>
    </w:p>
    <w:p w:rsidR="008738F1" w:rsidRPr="00F66CC9" w:rsidRDefault="00106831" w:rsidP="008738F1">
      <w:pPr>
        <w:pStyle w:val="BodyText"/>
        <w:ind w:left="57"/>
        <w:rPr>
          <w:rFonts w:ascii="Times New Roman" w:hAnsi="Times New Roman"/>
          <w:sz w:val="22"/>
          <w:szCs w:val="22"/>
        </w:rPr>
      </w:pPr>
      <w:r>
        <w:rPr>
          <w:rFonts w:ascii="Times New Roman" w:hAnsi="Times New Roman"/>
          <w:sz w:val="22"/>
          <w:szCs w:val="22"/>
        </w:rPr>
        <w:t>10.6</w:t>
      </w:r>
      <w:r w:rsidR="008738F1" w:rsidRPr="00F66CC9">
        <w:rPr>
          <w:rFonts w:ascii="Times New Roman" w:hAnsi="Times New Roman"/>
          <w:sz w:val="22"/>
          <w:szCs w:val="22"/>
        </w:rPr>
        <w:t xml:space="preserve">.2. Executantul va garanta că el, proiectanţii şi subproiectanţii săi au experienţa şi capacitatea necesară pentru proiectare. </w:t>
      </w:r>
    </w:p>
    <w:p w:rsidR="008738F1" w:rsidRPr="00F66CC9" w:rsidRDefault="00106831" w:rsidP="008738F1">
      <w:pPr>
        <w:pStyle w:val="BodyText"/>
        <w:ind w:left="57"/>
        <w:rPr>
          <w:rFonts w:ascii="Times New Roman" w:hAnsi="Times New Roman"/>
          <w:sz w:val="22"/>
          <w:szCs w:val="22"/>
        </w:rPr>
      </w:pPr>
      <w:r>
        <w:rPr>
          <w:rFonts w:ascii="Times New Roman" w:hAnsi="Times New Roman"/>
          <w:sz w:val="22"/>
          <w:szCs w:val="22"/>
        </w:rPr>
        <w:t>10.6</w:t>
      </w:r>
      <w:r w:rsidR="008738F1" w:rsidRPr="00F66CC9">
        <w:rPr>
          <w:rFonts w:ascii="Times New Roman" w:hAnsi="Times New Roman"/>
          <w:sz w:val="22"/>
          <w:szCs w:val="22"/>
        </w:rPr>
        <w:t xml:space="preserve">.3. Executantul îşi asumă răspunderea privind disponibilitatea proiectanţilor de a participa la discuţii cu achizitorul si/sau persoana autorizată de aceasta, ori de câte ori este necesar, pe parcursul derulării contractului şi până la data expirării garanţiei de bună execuţie a contractului. </w:t>
      </w:r>
    </w:p>
    <w:p w:rsidR="008738F1" w:rsidRPr="00F66CC9" w:rsidRDefault="00106831" w:rsidP="008738F1">
      <w:pPr>
        <w:pStyle w:val="BodyText"/>
        <w:ind w:left="57"/>
        <w:rPr>
          <w:rFonts w:ascii="Times New Roman" w:hAnsi="Times New Roman"/>
          <w:sz w:val="22"/>
          <w:szCs w:val="22"/>
        </w:rPr>
      </w:pPr>
      <w:r>
        <w:rPr>
          <w:rFonts w:ascii="Times New Roman" w:hAnsi="Times New Roman"/>
          <w:sz w:val="22"/>
          <w:szCs w:val="22"/>
        </w:rPr>
        <w:lastRenderedPageBreak/>
        <w:t>10.6</w:t>
      </w:r>
      <w:r w:rsidR="008738F1" w:rsidRPr="00F66CC9">
        <w:rPr>
          <w:rFonts w:ascii="Times New Roman" w:hAnsi="Times New Roman"/>
          <w:sz w:val="22"/>
          <w:szCs w:val="22"/>
        </w:rPr>
        <w:t>.4. Pe baza specificaţiilor tehnice puse la dispoziţie de achizitor, executantul are obligaţia de a asigura elaborarea şi finalizarea tuturor proiectelor necesare pentru ........................(</w:t>
      </w:r>
      <w:r w:rsidR="008738F1" w:rsidRPr="00F66CC9">
        <w:rPr>
          <w:rFonts w:ascii="Times New Roman" w:hAnsi="Times New Roman"/>
          <w:i/>
          <w:sz w:val="22"/>
          <w:szCs w:val="22"/>
        </w:rPr>
        <w:t xml:space="preserve">după caz, ex. protecţia/ relocarea utilităţilor afectate de lucrări) </w:t>
      </w:r>
      <w:r w:rsidR="008738F1" w:rsidRPr="00F66CC9">
        <w:rPr>
          <w:rFonts w:ascii="Times New Roman" w:hAnsi="Times New Roman"/>
          <w:sz w:val="22"/>
          <w:szCs w:val="22"/>
        </w:rPr>
        <w:t>cu excepţia celor pentru care achizitorul asigură integral proiectarea necesara.</w:t>
      </w:r>
    </w:p>
    <w:p w:rsidR="008738F1" w:rsidRPr="00F66CC9" w:rsidRDefault="00106831" w:rsidP="008738F1">
      <w:pPr>
        <w:autoSpaceDE w:val="0"/>
        <w:autoSpaceDN w:val="0"/>
        <w:adjustRightInd w:val="0"/>
        <w:spacing w:after="0" w:line="240" w:lineRule="auto"/>
        <w:jc w:val="both"/>
        <w:rPr>
          <w:rFonts w:ascii="Times New Roman" w:hAnsi="Times New Roman" w:cs="Times New Roman"/>
          <w:color w:val="000000"/>
          <w:lang w:val="ro-RO"/>
        </w:rPr>
      </w:pPr>
      <w:r>
        <w:rPr>
          <w:rFonts w:ascii="Times New Roman" w:hAnsi="Times New Roman" w:cs="Times New Roman"/>
          <w:color w:val="000000"/>
          <w:lang w:val="ro-RO"/>
        </w:rPr>
        <w:t>10.6.</w:t>
      </w:r>
      <w:r w:rsidR="008738F1" w:rsidRPr="00F66CC9">
        <w:rPr>
          <w:rFonts w:ascii="Times New Roman" w:hAnsi="Times New Roman" w:cs="Times New Roman"/>
          <w:color w:val="000000"/>
          <w:lang w:val="ro-RO"/>
        </w:rPr>
        <w:t>5. Executantul are obligaţia de a elabora un proiect tehnic coerent şi conform cu cerinţele din specificaţiile tehnice şi planşele furnizate de achizitor, potrivit documentaţiei de atribuire care a stat la baza încheierii prezentului contract.</w:t>
      </w:r>
    </w:p>
    <w:p w:rsidR="008738F1" w:rsidRPr="00F66CC9" w:rsidRDefault="008738F1" w:rsidP="008738F1">
      <w:pPr>
        <w:autoSpaceDE w:val="0"/>
        <w:autoSpaceDN w:val="0"/>
        <w:adjustRightInd w:val="0"/>
        <w:spacing w:after="0" w:line="240" w:lineRule="auto"/>
        <w:jc w:val="both"/>
        <w:rPr>
          <w:rFonts w:ascii="Times New Roman" w:hAnsi="Times New Roman" w:cs="Times New Roman"/>
          <w:color w:val="000000"/>
          <w:lang w:val="ro-RO"/>
        </w:rPr>
      </w:pPr>
      <w:r w:rsidRPr="00F66CC9">
        <w:rPr>
          <w:rFonts w:ascii="Times New Roman" w:hAnsi="Times New Roman" w:cs="Times New Roman"/>
          <w:color w:val="000000"/>
          <w:lang w:val="ro-RO"/>
        </w:rPr>
        <w:t>10.</w:t>
      </w:r>
      <w:r w:rsidR="00106831">
        <w:rPr>
          <w:rFonts w:ascii="Times New Roman" w:hAnsi="Times New Roman" w:cs="Times New Roman"/>
          <w:color w:val="000000"/>
          <w:lang w:val="ro-RO"/>
        </w:rPr>
        <w:t>6</w:t>
      </w:r>
      <w:r w:rsidRPr="00F66CC9">
        <w:rPr>
          <w:rFonts w:ascii="Times New Roman" w:hAnsi="Times New Roman" w:cs="Times New Roman"/>
          <w:color w:val="000000"/>
          <w:lang w:val="ro-RO"/>
        </w:rPr>
        <w:t>.6</w:t>
      </w:r>
      <w:r w:rsidR="00CA77E7">
        <w:rPr>
          <w:rFonts w:ascii="Times New Roman" w:hAnsi="Times New Roman" w:cs="Times New Roman"/>
          <w:color w:val="000000"/>
          <w:lang w:val="ro-RO"/>
        </w:rPr>
        <w:t xml:space="preserve">. </w:t>
      </w:r>
      <w:r w:rsidRPr="00F66CC9">
        <w:rPr>
          <w:rFonts w:ascii="Times New Roman" w:hAnsi="Times New Roman" w:cs="Times New Roman"/>
          <w:color w:val="000000"/>
          <w:lang w:val="ro-RO"/>
        </w:rPr>
        <w:t xml:space="preserve">Executantul are dreptul de a furniza succesiv informaţii pe părţi de proiect cu condiţia ca fiecare parte înaintată să fie completă în aşa fel încât să poată fi analizată si aprobată de achizitor separat, ca parte integrantă a întregului proiect de execuţie al lucrărilor. </w:t>
      </w:r>
    </w:p>
    <w:p w:rsidR="008738F1" w:rsidRPr="00F66CC9" w:rsidRDefault="00106831" w:rsidP="008738F1">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10.6</w:t>
      </w:r>
      <w:r w:rsidR="008738F1" w:rsidRPr="00F66CC9">
        <w:rPr>
          <w:rFonts w:ascii="Times New Roman" w:hAnsi="Times New Roman" w:cs="Times New Roman"/>
        </w:rPr>
        <w:t xml:space="preserve">.7. Executantul are obligaţia de a se asigura că toate aspectele privind proiectarea lucrărilor respectă cerinţele impuse de către achizitor şi va fi responsabil pentru proiectarea lucrărilor la un standard ce poate fi verificat de către persoana autorizată de achizitor care acţionează în calitate de verificator de proiecte. </w:t>
      </w:r>
    </w:p>
    <w:p w:rsidR="008738F1" w:rsidRPr="00F66CC9" w:rsidRDefault="00106831" w:rsidP="008738F1">
      <w:pPr>
        <w:autoSpaceDE w:val="0"/>
        <w:autoSpaceDN w:val="0"/>
        <w:adjustRightInd w:val="0"/>
        <w:spacing w:after="0" w:line="240" w:lineRule="auto"/>
        <w:jc w:val="both"/>
        <w:rPr>
          <w:rFonts w:ascii="Times New Roman" w:hAnsi="Times New Roman" w:cs="Times New Roman"/>
          <w:color w:val="000000"/>
          <w:lang w:val="it-IT"/>
        </w:rPr>
      </w:pPr>
      <w:r>
        <w:rPr>
          <w:rFonts w:ascii="Times New Roman" w:hAnsi="Times New Roman" w:cs="Times New Roman"/>
          <w:color w:val="000000"/>
          <w:lang w:val="it-IT"/>
        </w:rPr>
        <w:t>10.6</w:t>
      </w:r>
      <w:r w:rsidR="008738F1" w:rsidRPr="00F66CC9">
        <w:rPr>
          <w:rFonts w:ascii="Times New Roman" w:hAnsi="Times New Roman" w:cs="Times New Roman"/>
          <w:color w:val="000000"/>
          <w:lang w:val="it-IT"/>
        </w:rPr>
        <w:t>.</w:t>
      </w:r>
      <w:r>
        <w:rPr>
          <w:rFonts w:ascii="Times New Roman" w:hAnsi="Times New Roman" w:cs="Times New Roman"/>
          <w:color w:val="000000"/>
          <w:lang w:val="it-IT"/>
        </w:rPr>
        <w:t>8</w:t>
      </w:r>
      <w:r w:rsidR="008738F1" w:rsidRPr="00F66CC9">
        <w:rPr>
          <w:rFonts w:ascii="Times New Roman" w:hAnsi="Times New Roman" w:cs="Times New Roman"/>
          <w:color w:val="000000"/>
          <w:lang w:val="it-IT"/>
        </w:rPr>
        <w:t xml:space="preserve"> </w:t>
      </w:r>
      <w:r w:rsidR="008738F1" w:rsidRPr="00F66CC9">
        <w:rPr>
          <w:rFonts w:ascii="Times New Roman" w:hAnsi="Times New Roman" w:cs="Times New Roman"/>
          <w:color w:val="000000"/>
          <w:lang w:val="ro-RO"/>
        </w:rPr>
        <w:t xml:space="preserve">Executantul are obligaţia de a proiecta </w:t>
      </w:r>
      <w:r w:rsidR="008738F1" w:rsidRPr="00F66CC9">
        <w:rPr>
          <w:rFonts w:ascii="Times New Roman" w:hAnsi="Times New Roman" w:cs="Times New Roman"/>
          <w:color w:val="000000"/>
          <w:lang w:val="it-IT"/>
        </w:rPr>
        <w:t>toate lucrările (provizorii sau permanente) necesare îndeplinirii obiectului prezentului contract.</w:t>
      </w:r>
    </w:p>
    <w:p w:rsidR="008738F1" w:rsidRPr="00F66CC9" w:rsidRDefault="00106831" w:rsidP="00F53E32">
      <w:pPr>
        <w:autoSpaceDE w:val="0"/>
        <w:autoSpaceDN w:val="0"/>
        <w:adjustRightInd w:val="0"/>
        <w:spacing w:after="0" w:line="240" w:lineRule="auto"/>
        <w:rPr>
          <w:rFonts w:ascii="Times New Roman" w:hAnsi="Times New Roman"/>
          <w:i/>
        </w:rPr>
      </w:pPr>
      <w:r>
        <w:rPr>
          <w:rFonts w:ascii="Times New Roman" w:hAnsi="Times New Roman"/>
        </w:rPr>
        <w:t>10.6</w:t>
      </w:r>
      <w:r w:rsidR="008738F1" w:rsidRPr="00F66CC9">
        <w:rPr>
          <w:rFonts w:ascii="Times New Roman" w:hAnsi="Times New Roman"/>
        </w:rPr>
        <w:t>.</w:t>
      </w:r>
      <w:r>
        <w:rPr>
          <w:rFonts w:ascii="Times New Roman" w:hAnsi="Times New Roman"/>
        </w:rPr>
        <w:t>9.</w:t>
      </w:r>
      <w:r w:rsidR="008738F1" w:rsidRPr="00F66CC9">
        <w:rPr>
          <w:rFonts w:ascii="Times New Roman" w:hAnsi="Times New Roman"/>
        </w:rPr>
        <w:t xml:space="preserve"> Executantul </w:t>
      </w:r>
      <w:r w:rsidR="008738F1" w:rsidRPr="00F66CC9">
        <w:rPr>
          <w:rFonts w:ascii="Times New Roman" w:hAnsi="Times New Roman"/>
          <w:color w:val="000000"/>
        </w:rPr>
        <w:t>are obligaţia</w:t>
      </w:r>
      <w:r w:rsidR="008738F1" w:rsidRPr="00F66CC9">
        <w:rPr>
          <w:rFonts w:ascii="Times New Roman" w:hAnsi="Times New Roman"/>
        </w:rPr>
        <w:t xml:space="preserve"> de a elabora proiectul în conformitate cu standardele tehnice şi prevederile legale referitoare la proiectarea lucrărilor de construcţie şi a celor referitoare la mediu înconjurător</w:t>
      </w:r>
      <w:r w:rsidR="00347D49">
        <w:rPr>
          <w:rFonts w:ascii="Times New Roman" w:hAnsi="Times New Roman"/>
        </w:rPr>
        <w:t>.</w:t>
      </w:r>
      <w:r w:rsidR="008738F1" w:rsidRPr="00F66CC9">
        <w:rPr>
          <w:rFonts w:ascii="Times New Roman" w:hAnsi="Times New Roman"/>
        </w:rPr>
        <w:t xml:space="preserve"> </w:t>
      </w:r>
      <w:r w:rsidR="00347D49">
        <w:rPr>
          <w:rFonts w:ascii="Times New Roman" w:hAnsi="Times New Roman"/>
        </w:rPr>
        <w:t>(</w:t>
      </w:r>
      <w:r w:rsidR="00347D49" w:rsidRPr="00347D49">
        <w:rPr>
          <w:rFonts w:ascii="Times New Roman" w:hAnsi="Times New Roman" w:cs="Times New Roman"/>
          <w:bCs/>
          <w:color w:val="000000" w:themeColor="text1"/>
        </w:rPr>
        <w:t>LEGE nr. 50 din 29 iulie 1991 (**republicată**)(*actualizată*)</w:t>
      </w:r>
      <w:r w:rsidR="00347D49">
        <w:rPr>
          <w:rFonts w:ascii="Times New Roman" w:hAnsi="Times New Roman" w:cs="Times New Roman"/>
          <w:bCs/>
          <w:color w:val="000000" w:themeColor="text1"/>
        </w:rPr>
        <w:t xml:space="preserve"> </w:t>
      </w:r>
      <w:r w:rsidR="00347D49" w:rsidRPr="00347D49">
        <w:rPr>
          <w:rFonts w:ascii="Times New Roman" w:hAnsi="Times New Roman" w:cs="Times New Roman"/>
        </w:rPr>
        <w:t>privind autorizarea executării lucrărilor de construcţii</w:t>
      </w:r>
      <w:r w:rsidR="00347D49">
        <w:rPr>
          <w:rFonts w:ascii="Times New Roman" w:hAnsi="Times New Roman" w:cs="Times New Roman"/>
        </w:rPr>
        <w:t xml:space="preserve">; </w:t>
      </w:r>
      <w:r w:rsidR="00EC3962" w:rsidRPr="00EC3962">
        <w:rPr>
          <w:rFonts w:ascii="Times New Roman" w:hAnsi="Times New Roman" w:cs="Times New Roman"/>
          <w:bCs/>
          <w:color w:val="000000" w:themeColor="text1"/>
        </w:rPr>
        <w:t>LEGE nr. 10 din 18 ianuarie 1995 (*actualizată*)</w:t>
      </w:r>
      <w:r w:rsidR="00F53E32">
        <w:rPr>
          <w:rFonts w:ascii="Times New Roman" w:hAnsi="Times New Roman" w:cs="Times New Roman"/>
          <w:bCs/>
          <w:color w:val="000000" w:themeColor="text1"/>
        </w:rPr>
        <w:t xml:space="preserve"> </w:t>
      </w:r>
      <w:r w:rsidR="00EC3962" w:rsidRPr="00F53E32">
        <w:rPr>
          <w:rFonts w:ascii="Times New Roman" w:hAnsi="Times New Roman" w:cs="Times New Roman"/>
        </w:rPr>
        <w:t>privind calitatea în construcţii</w:t>
      </w:r>
      <w:r w:rsidR="00F53E32">
        <w:rPr>
          <w:rFonts w:ascii="Times New Roman" w:hAnsi="Times New Roman" w:cs="Times New Roman"/>
        </w:rPr>
        <w:t xml:space="preserve">; </w:t>
      </w:r>
      <w:r w:rsidR="00F53E32" w:rsidRPr="00F53E32">
        <w:rPr>
          <w:rFonts w:ascii="Times New Roman" w:hAnsi="Times New Roman" w:cs="Times New Roman"/>
          <w:bCs/>
          <w:color w:val="000000" w:themeColor="text1"/>
        </w:rPr>
        <w:t>LEGE nr. 137 din 29 decembrie 1995 (**republicată**) - (*actualizată*)</w:t>
      </w:r>
      <w:r w:rsidR="00F53E32">
        <w:rPr>
          <w:rFonts w:ascii="Times New Roman" w:hAnsi="Times New Roman" w:cs="Times New Roman"/>
          <w:bCs/>
          <w:color w:val="000000" w:themeColor="text1"/>
        </w:rPr>
        <w:t xml:space="preserve"> </w:t>
      </w:r>
      <w:r w:rsidR="00F53E32" w:rsidRPr="00F53E32">
        <w:rPr>
          <w:rFonts w:ascii="Times New Roman" w:hAnsi="Times New Roman" w:cs="Times New Roman"/>
          <w:color w:val="000000" w:themeColor="text1"/>
        </w:rPr>
        <w:t>privind protecţia mediului</w:t>
      </w:r>
      <w:r w:rsidR="00F53E32">
        <w:rPr>
          <w:rFonts w:ascii="Times New Roman" w:hAnsi="Times New Roman" w:cs="Times New Roman"/>
          <w:color w:val="000000" w:themeColor="text1"/>
        </w:rPr>
        <w:t>.</w:t>
      </w:r>
    </w:p>
    <w:p w:rsidR="008738F1" w:rsidRPr="00F66CC9" w:rsidRDefault="00106831" w:rsidP="008738F1">
      <w:pPr>
        <w:pStyle w:val="BodyText"/>
        <w:ind w:left="57"/>
        <w:rPr>
          <w:rFonts w:ascii="Times New Roman" w:hAnsi="Times New Roman"/>
          <w:sz w:val="22"/>
          <w:szCs w:val="22"/>
        </w:rPr>
      </w:pPr>
      <w:r>
        <w:rPr>
          <w:rFonts w:ascii="Times New Roman" w:hAnsi="Times New Roman"/>
          <w:sz w:val="22"/>
          <w:szCs w:val="22"/>
        </w:rPr>
        <w:t>10.6</w:t>
      </w:r>
      <w:r w:rsidR="008738F1" w:rsidRPr="00F66CC9">
        <w:rPr>
          <w:rFonts w:ascii="Times New Roman" w:hAnsi="Times New Roman"/>
          <w:sz w:val="22"/>
          <w:szCs w:val="22"/>
        </w:rPr>
        <w:t>.</w:t>
      </w:r>
      <w:r>
        <w:rPr>
          <w:rFonts w:ascii="Times New Roman" w:hAnsi="Times New Roman"/>
          <w:sz w:val="22"/>
          <w:szCs w:val="22"/>
        </w:rPr>
        <w:t>10</w:t>
      </w:r>
      <w:r w:rsidR="008738F1" w:rsidRPr="00F66CC9">
        <w:rPr>
          <w:rFonts w:ascii="Times New Roman" w:hAnsi="Times New Roman"/>
          <w:sz w:val="22"/>
          <w:szCs w:val="22"/>
        </w:rPr>
        <w:t xml:space="preserve"> Dacă pe parcursul derulării contractului intervin modificări ale standardelor şi/sau legislaţiei aplicabile la elaborarea proiectului,  executantul va înştiinţa achizitorul şi (</w:t>
      </w:r>
      <w:r w:rsidR="008738F1" w:rsidRPr="00F66CC9">
        <w:rPr>
          <w:rFonts w:ascii="Times New Roman" w:hAnsi="Times New Roman"/>
          <w:i/>
          <w:sz w:val="22"/>
          <w:szCs w:val="22"/>
        </w:rPr>
        <w:t>dacă e cazul</w:t>
      </w:r>
      <w:r w:rsidR="008738F1" w:rsidRPr="00F66CC9">
        <w:rPr>
          <w:rFonts w:ascii="Times New Roman" w:hAnsi="Times New Roman"/>
          <w:sz w:val="22"/>
          <w:szCs w:val="22"/>
        </w:rPr>
        <w:t>) va transmite propuneri pentru aplicare/actualizare.</w:t>
      </w:r>
    </w:p>
    <w:p w:rsidR="008738F1" w:rsidRPr="00F66CC9" w:rsidRDefault="00106831" w:rsidP="008738F1">
      <w:pPr>
        <w:pStyle w:val="BodyText"/>
        <w:ind w:left="57"/>
        <w:rPr>
          <w:rFonts w:ascii="Times New Roman" w:hAnsi="Times New Roman"/>
          <w:sz w:val="22"/>
          <w:szCs w:val="22"/>
        </w:rPr>
      </w:pPr>
      <w:r>
        <w:rPr>
          <w:rFonts w:ascii="Times New Roman" w:hAnsi="Times New Roman"/>
          <w:sz w:val="22"/>
          <w:szCs w:val="22"/>
        </w:rPr>
        <w:t>10.6</w:t>
      </w:r>
      <w:r w:rsidR="008738F1" w:rsidRPr="00F66CC9">
        <w:rPr>
          <w:rFonts w:ascii="Times New Roman" w:hAnsi="Times New Roman"/>
          <w:sz w:val="22"/>
          <w:szCs w:val="22"/>
        </w:rPr>
        <w:t>.</w:t>
      </w:r>
      <w:r>
        <w:rPr>
          <w:rFonts w:ascii="Times New Roman" w:hAnsi="Times New Roman"/>
          <w:sz w:val="22"/>
          <w:szCs w:val="22"/>
        </w:rPr>
        <w:t>11</w:t>
      </w:r>
      <w:r w:rsidR="008738F1" w:rsidRPr="00F66CC9">
        <w:rPr>
          <w:rFonts w:ascii="Times New Roman" w:hAnsi="Times New Roman"/>
          <w:sz w:val="22"/>
          <w:szCs w:val="22"/>
        </w:rPr>
        <w:t xml:space="preserve"> În situaţia în care, achizitorul decide că se impune aplicarea noilor reglementări, propunerile pentru aplicare vor face obiectul unui act adiţional, semnat de părţile contractante cu respectarea prevederilor legale în materie, la data încheierii acestuia.</w:t>
      </w:r>
    </w:p>
    <w:p w:rsidR="008738F1" w:rsidRPr="00F66CC9" w:rsidRDefault="00106831" w:rsidP="008738F1">
      <w:pPr>
        <w:pStyle w:val="BodyText"/>
        <w:ind w:left="57"/>
        <w:rPr>
          <w:rFonts w:ascii="Times New Roman" w:hAnsi="Times New Roman"/>
          <w:sz w:val="22"/>
          <w:szCs w:val="22"/>
        </w:rPr>
      </w:pPr>
      <w:r>
        <w:rPr>
          <w:rFonts w:ascii="Times New Roman" w:hAnsi="Times New Roman"/>
          <w:sz w:val="22"/>
          <w:szCs w:val="22"/>
        </w:rPr>
        <w:t>10.6</w:t>
      </w:r>
      <w:r w:rsidR="008738F1" w:rsidRPr="00F66CC9">
        <w:rPr>
          <w:rFonts w:ascii="Times New Roman" w:hAnsi="Times New Roman"/>
          <w:sz w:val="22"/>
          <w:szCs w:val="22"/>
        </w:rPr>
        <w:t>.</w:t>
      </w:r>
      <w:r>
        <w:rPr>
          <w:rFonts w:ascii="Times New Roman" w:hAnsi="Times New Roman"/>
          <w:sz w:val="22"/>
          <w:szCs w:val="22"/>
        </w:rPr>
        <w:t>12</w:t>
      </w:r>
      <w:r w:rsidR="008738F1" w:rsidRPr="00F66CC9">
        <w:rPr>
          <w:rFonts w:ascii="Times New Roman" w:hAnsi="Times New Roman"/>
          <w:sz w:val="22"/>
          <w:szCs w:val="22"/>
        </w:rPr>
        <w:t xml:space="preserve"> Executantul </w:t>
      </w:r>
      <w:r w:rsidR="00A03692">
        <w:rPr>
          <w:rFonts w:ascii="Times New Roman" w:hAnsi="Times New Roman"/>
          <w:sz w:val="22"/>
          <w:szCs w:val="22"/>
        </w:rPr>
        <w:t>este obligat sa</w:t>
      </w:r>
      <w:r w:rsidR="008738F1" w:rsidRPr="00F66CC9">
        <w:rPr>
          <w:rFonts w:ascii="Times New Roman" w:hAnsi="Times New Roman"/>
          <w:sz w:val="22"/>
          <w:szCs w:val="22"/>
        </w:rPr>
        <w:t xml:space="preserve"> </w:t>
      </w:r>
      <w:r w:rsidR="00063629">
        <w:rPr>
          <w:rFonts w:ascii="Times New Roman" w:hAnsi="Times New Roman"/>
          <w:sz w:val="22"/>
          <w:szCs w:val="22"/>
        </w:rPr>
        <w:t>predea autoritatii contractante proiectul tehnic verificat pentru cerintele de calitate de un specialist atestat de Ministerul Dezvoltarii, Lucrarilor Publice si Locuintei in conditiile legii.</w:t>
      </w:r>
    </w:p>
    <w:p w:rsidR="008738F1" w:rsidRPr="00F66CC9" w:rsidRDefault="008738F1" w:rsidP="008738F1">
      <w:pPr>
        <w:pStyle w:val="DefaultText2"/>
        <w:jc w:val="both"/>
        <w:rPr>
          <w:sz w:val="22"/>
          <w:szCs w:val="22"/>
          <w:lang w:val="ro-RO"/>
        </w:rPr>
      </w:pPr>
    </w:p>
    <w:p w:rsidR="008738F1" w:rsidRPr="00F66CC9" w:rsidRDefault="008738F1" w:rsidP="008738F1">
      <w:pPr>
        <w:pStyle w:val="DefaultText2"/>
        <w:jc w:val="both"/>
        <w:rPr>
          <w:b/>
          <w:i/>
          <w:sz w:val="22"/>
          <w:szCs w:val="22"/>
          <w:lang w:val="ro-RO"/>
        </w:rPr>
      </w:pPr>
      <w:r w:rsidRPr="00F66CC9">
        <w:rPr>
          <w:b/>
          <w:i/>
          <w:sz w:val="22"/>
          <w:szCs w:val="22"/>
          <w:lang w:val="ro-RO"/>
        </w:rPr>
        <w:t>10.</w:t>
      </w:r>
      <w:r w:rsidR="00AE4349">
        <w:rPr>
          <w:b/>
          <w:i/>
          <w:sz w:val="22"/>
          <w:szCs w:val="22"/>
          <w:lang w:val="ro-RO"/>
        </w:rPr>
        <w:t>7</w:t>
      </w:r>
      <w:r w:rsidRPr="00F66CC9">
        <w:rPr>
          <w:b/>
          <w:i/>
          <w:sz w:val="22"/>
          <w:szCs w:val="22"/>
          <w:lang w:val="ro-RO"/>
        </w:rPr>
        <w:t xml:space="preserve">. Obligaţiile principale privind execuţia lucrărilor </w:t>
      </w:r>
    </w:p>
    <w:p w:rsidR="008738F1" w:rsidRPr="00F66CC9" w:rsidRDefault="008738F1" w:rsidP="008738F1">
      <w:pPr>
        <w:pStyle w:val="DefaultText2"/>
        <w:jc w:val="both"/>
        <w:rPr>
          <w:b/>
          <w:i/>
          <w:sz w:val="22"/>
          <w:szCs w:val="22"/>
          <w:lang w:val="it-IT"/>
        </w:rPr>
      </w:pPr>
    </w:p>
    <w:p w:rsidR="008738F1" w:rsidRPr="00F66CC9" w:rsidRDefault="00C31FF2" w:rsidP="008738F1">
      <w:pPr>
        <w:pStyle w:val="DefaultText2"/>
        <w:jc w:val="both"/>
        <w:rPr>
          <w:sz w:val="22"/>
          <w:szCs w:val="22"/>
          <w:lang w:val="ro-RO"/>
        </w:rPr>
      </w:pPr>
      <w:r>
        <w:rPr>
          <w:sz w:val="22"/>
          <w:szCs w:val="22"/>
          <w:lang w:val="ro-RO"/>
        </w:rPr>
        <w:t>10.7</w:t>
      </w:r>
      <w:r w:rsidR="008738F1" w:rsidRPr="00F66CC9">
        <w:rPr>
          <w:sz w:val="22"/>
          <w:szCs w:val="22"/>
          <w:lang w:val="ro-RO"/>
        </w:rPr>
        <w:t>.1. Executantul are obligaţia de a executa şi finaliza lucrările, precum şi de a remedia viciile ascunse, cu atenţia şi promptitudinea cuvenită, în concordanţă cu obligaţiile asumate prin contract.</w:t>
      </w:r>
    </w:p>
    <w:p w:rsidR="008738F1" w:rsidRPr="00F66CC9" w:rsidRDefault="00C31FF2" w:rsidP="008738F1">
      <w:pPr>
        <w:pStyle w:val="DefaultText2"/>
        <w:jc w:val="both"/>
        <w:rPr>
          <w:sz w:val="22"/>
          <w:szCs w:val="22"/>
          <w:lang w:val="ro-RO"/>
        </w:rPr>
      </w:pPr>
      <w:r>
        <w:rPr>
          <w:sz w:val="22"/>
          <w:szCs w:val="22"/>
          <w:lang w:val="ro-RO"/>
        </w:rPr>
        <w:t>10.7</w:t>
      </w:r>
      <w:r w:rsidR="008738F1" w:rsidRPr="00F66CC9">
        <w:rPr>
          <w:sz w:val="22"/>
          <w:szCs w:val="22"/>
          <w:lang w:val="ro-RO"/>
        </w:rPr>
        <w:t xml:space="preserve">.2. Executantul are obligaţia de a supraveghea lucrările, de a asigura forţa de muncă, materialele, instalaţiile, echipamentele şi toate celelalte obiecte, fie de natură provizorie, fie definitivă, cerute de şi pentru îndeplinirea prezentului contract, în masura în care necesitatea asigurării acestora este prevăzută în contract sau se poate deduce în mod rezonabil din contract.  </w:t>
      </w:r>
    </w:p>
    <w:p w:rsidR="008738F1" w:rsidRPr="00F66CC9" w:rsidRDefault="00C31FF2" w:rsidP="008738F1">
      <w:pPr>
        <w:spacing w:after="0" w:line="240" w:lineRule="auto"/>
        <w:jc w:val="both"/>
        <w:rPr>
          <w:rFonts w:ascii="Times New Roman" w:hAnsi="Times New Roman" w:cs="Times New Roman"/>
          <w:lang w:val="ro-RO"/>
        </w:rPr>
      </w:pPr>
      <w:r>
        <w:rPr>
          <w:rFonts w:ascii="Times New Roman" w:hAnsi="Times New Roman" w:cs="Times New Roman"/>
          <w:lang w:val="ro-RO"/>
        </w:rPr>
        <w:t>10.7</w:t>
      </w:r>
      <w:r w:rsidR="008738F1" w:rsidRPr="00F66CC9">
        <w:rPr>
          <w:rFonts w:ascii="Times New Roman" w:hAnsi="Times New Roman" w:cs="Times New Roman"/>
          <w:lang w:val="ro-RO"/>
        </w:rPr>
        <w:t>.3. Executantul este pe deplin responsabil pentru conformitatea, stabilitatea şi siguranţa tuturor operaţiunilor executate pe şantier, precum şi pentru procedeele de execuţie utilizate, cu respectarea prevederilor şi a reglementărilor legii privind calitatea în construcţii.</w:t>
      </w:r>
    </w:p>
    <w:p w:rsidR="008738F1" w:rsidRPr="00F66CC9" w:rsidRDefault="00C31FF2" w:rsidP="008738F1">
      <w:pPr>
        <w:pStyle w:val="DefaultText2"/>
        <w:jc w:val="both"/>
        <w:rPr>
          <w:sz w:val="22"/>
          <w:szCs w:val="22"/>
          <w:lang w:val="ro-RO"/>
        </w:rPr>
      </w:pPr>
      <w:r>
        <w:rPr>
          <w:sz w:val="22"/>
          <w:szCs w:val="22"/>
          <w:lang w:val="ro-RO"/>
        </w:rPr>
        <w:t>10.7</w:t>
      </w:r>
      <w:r w:rsidR="008738F1" w:rsidRPr="00F66CC9">
        <w:rPr>
          <w:sz w:val="22"/>
          <w:szCs w:val="22"/>
          <w:lang w:val="ro-RO"/>
        </w:rPr>
        <w:t>.</w:t>
      </w:r>
      <w:r>
        <w:rPr>
          <w:sz w:val="22"/>
          <w:szCs w:val="22"/>
          <w:lang w:val="ro-RO"/>
        </w:rPr>
        <w:t>4</w:t>
      </w:r>
      <w:r w:rsidR="008738F1" w:rsidRPr="00F66CC9">
        <w:rPr>
          <w:sz w:val="22"/>
          <w:szCs w:val="22"/>
          <w:lang w:val="ro-RO"/>
        </w:rPr>
        <w:t>. Executantul are obligaţia de a păstra, pe şantier, o copie a prezentului contract, un exemplar al documentaţiei  de execuţie, modificările şi alte comunicări emise potrivit prevederilor prezentului contract în vederea consultării de către Inspectoratul de Stat în Construcţii, precum şi de către persoane autorizate de achizitor, la cererea acestora.</w:t>
      </w:r>
    </w:p>
    <w:p w:rsidR="008738F1" w:rsidRPr="00F66CC9" w:rsidRDefault="00C31FF2" w:rsidP="008738F1">
      <w:pPr>
        <w:pStyle w:val="DefaultText2"/>
        <w:jc w:val="both"/>
        <w:rPr>
          <w:sz w:val="22"/>
          <w:szCs w:val="22"/>
          <w:lang w:val="es-ES"/>
        </w:rPr>
      </w:pPr>
      <w:r>
        <w:rPr>
          <w:sz w:val="22"/>
          <w:szCs w:val="22"/>
          <w:lang w:val="ro-RO"/>
        </w:rPr>
        <w:t>10.7</w:t>
      </w:r>
      <w:r w:rsidR="008738F1" w:rsidRPr="00F66CC9">
        <w:rPr>
          <w:sz w:val="22"/>
          <w:szCs w:val="22"/>
          <w:lang w:val="ro-RO"/>
        </w:rPr>
        <w:t>.</w:t>
      </w:r>
      <w:r>
        <w:rPr>
          <w:sz w:val="22"/>
          <w:szCs w:val="22"/>
          <w:lang w:val="ro-RO"/>
        </w:rPr>
        <w:t>5</w:t>
      </w:r>
      <w:r w:rsidR="008738F1" w:rsidRPr="00F66CC9">
        <w:rPr>
          <w:sz w:val="22"/>
          <w:szCs w:val="22"/>
          <w:lang w:val="ro-RO"/>
        </w:rPr>
        <w:t xml:space="preserve"> </w:t>
      </w:r>
      <w:r w:rsidR="008738F1" w:rsidRPr="00F66CC9">
        <w:rPr>
          <w:sz w:val="22"/>
          <w:szCs w:val="22"/>
          <w:lang w:val="es-ES"/>
        </w:rPr>
        <w:t>Executantul are obligaţia de a pune la dispoziţia achizitorului, la termenele precizate în anexele contractului, caietele de măsurători (ataşamentele) şi, după caz, în situaţiile convenite, desenele, calculele, verificările calculelor şi orice alte documente pe care executantul trebuie să le întocmească sau care sunt cerute de achizitor.</w:t>
      </w:r>
    </w:p>
    <w:p w:rsidR="008738F1" w:rsidRPr="00F66CC9" w:rsidRDefault="00C31FF2" w:rsidP="008738F1">
      <w:pPr>
        <w:pStyle w:val="DefaultText2"/>
        <w:jc w:val="both"/>
        <w:rPr>
          <w:sz w:val="22"/>
          <w:szCs w:val="22"/>
          <w:lang w:val="es-ES"/>
        </w:rPr>
      </w:pPr>
      <w:r>
        <w:rPr>
          <w:sz w:val="22"/>
          <w:szCs w:val="22"/>
          <w:lang w:val="es-ES"/>
        </w:rPr>
        <w:t>10.7</w:t>
      </w:r>
      <w:r w:rsidR="008738F1" w:rsidRPr="00F66CC9">
        <w:rPr>
          <w:sz w:val="22"/>
          <w:szCs w:val="22"/>
          <w:lang w:val="es-ES"/>
        </w:rPr>
        <w:t>.</w:t>
      </w:r>
      <w:r>
        <w:rPr>
          <w:sz w:val="22"/>
          <w:szCs w:val="22"/>
          <w:lang w:val="es-ES"/>
        </w:rPr>
        <w:t>6.</w:t>
      </w:r>
      <w:r w:rsidR="008738F1" w:rsidRPr="00F66CC9">
        <w:rPr>
          <w:sz w:val="22"/>
          <w:szCs w:val="22"/>
          <w:lang w:val="es-ES"/>
        </w:rPr>
        <w:t xml:space="preserve"> (1) Executantul are obligaţia de a respecta şi executa dispoziţiile achizitorului în orice problemă, menţionată sau nu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8738F1" w:rsidRPr="00F66CC9" w:rsidRDefault="008738F1" w:rsidP="008738F1">
      <w:pPr>
        <w:pStyle w:val="DefaultText1"/>
        <w:ind w:firstLine="720"/>
        <w:jc w:val="both"/>
        <w:rPr>
          <w:sz w:val="22"/>
          <w:szCs w:val="22"/>
          <w:lang w:val="es-ES"/>
        </w:rPr>
      </w:pPr>
      <w:r w:rsidRPr="00F66CC9">
        <w:rPr>
          <w:sz w:val="22"/>
          <w:szCs w:val="22"/>
          <w:lang w:val="es-ES"/>
        </w:rPr>
        <w:t>(2) În cazul în care respectarea şi executarea dispoziţiilor prevăzute la alin.(1) determină dificultăţi în execuţie care generează costuri suplimentare, atunci aceste costuri vor fi acoperite pe cheltuiala achizitorului.</w:t>
      </w:r>
    </w:p>
    <w:p w:rsidR="008738F1" w:rsidRPr="00F66CC9" w:rsidRDefault="00C31FF2" w:rsidP="008738F1">
      <w:pPr>
        <w:spacing w:after="0" w:line="240" w:lineRule="auto"/>
        <w:jc w:val="both"/>
        <w:rPr>
          <w:rFonts w:ascii="Times New Roman" w:hAnsi="Times New Roman" w:cs="Times New Roman"/>
          <w:lang w:val="ro-RO"/>
        </w:rPr>
      </w:pPr>
      <w:r>
        <w:rPr>
          <w:rFonts w:ascii="Times New Roman" w:hAnsi="Times New Roman" w:cs="Times New Roman"/>
          <w:lang w:val="es-ES"/>
        </w:rPr>
        <w:lastRenderedPageBreak/>
        <w:t>10.7.7.</w:t>
      </w:r>
      <w:r w:rsidR="008738F1" w:rsidRPr="00F66CC9">
        <w:rPr>
          <w:rFonts w:ascii="Times New Roman" w:hAnsi="Times New Roman" w:cs="Times New Roman"/>
          <w:lang w:val="es-ES"/>
        </w:rPr>
        <w:t xml:space="preserve"> (1) </w:t>
      </w:r>
      <w:r w:rsidR="008738F1" w:rsidRPr="00F66CC9">
        <w:rPr>
          <w:rFonts w:ascii="Times New Roman" w:hAnsi="Times New Roman" w:cs="Times New Roman"/>
          <w:lang w:val="ro-RO"/>
        </w:rPr>
        <w:t>Dacă una dintre părţi descoperă o eroare sau o deficienţă de natură tehnică într-un document care a fost elaborat pentru a fi folosit la execuţia lucrărilor, partea în cauză are obligaţia de a notifica cu promptitudine celeilalte părţi cu privire la acea eroare sau deficienţă.</w:t>
      </w:r>
    </w:p>
    <w:p w:rsidR="008738F1" w:rsidRPr="00F66CC9" w:rsidRDefault="008738F1" w:rsidP="008738F1">
      <w:pPr>
        <w:spacing w:after="0" w:line="240" w:lineRule="auto"/>
        <w:jc w:val="both"/>
        <w:rPr>
          <w:rFonts w:ascii="Times New Roman" w:hAnsi="Times New Roman" w:cs="Times New Roman"/>
          <w:lang w:val="ro-RO"/>
        </w:rPr>
      </w:pPr>
      <w:r w:rsidRPr="00F66CC9">
        <w:rPr>
          <w:rFonts w:ascii="Times New Roman" w:hAnsi="Times New Roman" w:cs="Times New Roman"/>
          <w:lang w:val="ro-RO"/>
        </w:rPr>
        <w:tab/>
        <w:t>(2) În cazul în care pe parcursul executării lucrărilor se identifică erori, omisiuni, ambiguităţi, discrepanţe sau alte deficienţe de proiectare, acestea şi lucrările vor fi remediate pe cheltuiala executantului.</w:t>
      </w:r>
    </w:p>
    <w:p w:rsidR="008738F1" w:rsidRPr="00F66CC9" w:rsidRDefault="00C31FF2" w:rsidP="008738F1">
      <w:pPr>
        <w:spacing w:after="0" w:line="240" w:lineRule="auto"/>
        <w:ind w:left="57"/>
        <w:jc w:val="both"/>
        <w:rPr>
          <w:rFonts w:ascii="Times New Roman" w:hAnsi="Times New Roman" w:cs="Times New Roman"/>
          <w:lang w:val="ro-RO"/>
        </w:rPr>
      </w:pPr>
      <w:r>
        <w:rPr>
          <w:rFonts w:ascii="Times New Roman" w:hAnsi="Times New Roman" w:cs="Times New Roman"/>
          <w:lang w:val="ro-RO"/>
        </w:rPr>
        <w:t>10.7.8</w:t>
      </w:r>
      <w:r w:rsidR="008738F1" w:rsidRPr="00F66CC9">
        <w:rPr>
          <w:rFonts w:ascii="Times New Roman" w:hAnsi="Times New Roman" w:cs="Times New Roman"/>
          <w:lang w:val="ro-RO"/>
        </w:rPr>
        <w:t xml:space="preserve">. Executantul are obligaţia de a  obţine toate aprobările pentru planurile de sistematizare, de zonare sau alte autorizaţii similare pentru lucrările permanente şi orice alte aprobări descrise în anexa....la prezentul contract. </w:t>
      </w:r>
    </w:p>
    <w:p w:rsidR="008738F1" w:rsidRPr="00F66CC9" w:rsidRDefault="00C31FF2" w:rsidP="008738F1">
      <w:pPr>
        <w:pStyle w:val="BodyText"/>
        <w:ind w:left="57"/>
        <w:rPr>
          <w:rFonts w:ascii="Times New Roman" w:hAnsi="Times New Roman"/>
          <w:sz w:val="22"/>
          <w:szCs w:val="22"/>
        </w:rPr>
      </w:pPr>
      <w:r>
        <w:rPr>
          <w:rFonts w:ascii="Times New Roman" w:hAnsi="Times New Roman"/>
          <w:sz w:val="22"/>
          <w:szCs w:val="22"/>
        </w:rPr>
        <w:t>10.7.9</w:t>
      </w:r>
      <w:r w:rsidR="008738F1" w:rsidRPr="00F66CC9">
        <w:rPr>
          <w:rFonts w:ascii="Times New Roman" w:hAnsi="Times New Roman"/>
          <w:sz w:val="22"/>
          <w:szCs w:val="22"/>
        </w:rPr>
        <w:t xml:space="preserve">. Executantul are obligaţia de a transmite toate înştiinţările, de a plăti toate taxele, impozitele şi onorariile şi de a obţine toate autorizaţiile, licenţele şi aprobările în conformitate cu prevederile legale în vigoare pentru proiectarea, execuţia şi terminarea lucrărilor şi remedierea oricăror defecţiuni. Executantul va despăgubi achizitorul şi îl va proteja împotriva consecinţelor datorate neîndeplinirii acestor obligaţii. </w:t>
      </w:r>
    </w:p>
    <w:p w:rsidR="008738F1" w:rsidRPr="00F66CC9" w:rsidRDefault="00C31FF2" w:rsidP="008738F1">
      <w:pPr>
        <w:pStyle w:val="DefaultText2"/>
        <w:jc w:val="both"/>
        <w:rPr>
          <w:sz w:val="22"/>
          <w:szCs w:val="22"/>
          <w:lang w:val="ro-RO"/>
        </w:rPr>
      </w:pPr>
      <w:r>
        <w:rPr>
          <w:sz w:val="22"/>
          <w:szCs w:val="22"/>
          <w:lang w:val="ro-RO"/>
        </w:rPr>
        <w:t>10.7</w:t>
      </w:r>
      <w:r w:rsidR="008738F1" w:rsidRPr="00F66CC9">
        <w:rPr>
          <w:sz w:val="22"/>
          <w:szCs w:val="22"/>
          <w:lang w:val="ro-RO"/>
        </w:rPr>
        <w:t>.</w:t>
      </w:r>
      <w:r>
        <w:rPr>
          <w:sz w:val="22"/>
          <w:szCs w:val="22"/>
          <w:lang w:val="ro-RO"/>
        </w:rPr>
        <w:t>10.</w:t>
      </w:r>
      <w:r w:rsidR="008738F1" w:rsidRPr="00F66CC9">
        <w:rPr>
          <w:sz w:val="22"/>
          <w:szCs w:val="22"/>
          <w:lang w:val="ro-RO"/>
        </w:rPr>
        <w:t xml:space="preserve"> (1) Executantul este responsabil de trasarea corectă a lucrărilor faţă de reperele date de achizitor, precum şi de furnizarea tuturor echipamentelor, instrumentelor, dispozitivelor şi resurselor umane necesare îndeplinirii responsabilităţii respective.</w:t>
      </w:r>
    </w:p>
    <w:p w:rsidR="008738F1" w:rsidRPr="00F66CC9" w:rsidRDefault="008738F1" w:rsidP="00ED2E2F">
      <w:pPr>
        <w:pStyle w:val="DefaultText2"/>
        <w:ind w:firstLine="720"/>
        <w:jc w:val="both"/>
        <w:rPr>
          <w:sz w:val="22"/>
          <w:szCs w:val="22"/>
          <w:lang w:val="es-ES"/>
        </w:rPr>
      </w:pPr>
      <w:r w:rsidRPr="00F66CC9">
        <w:rPr>
          <w:sz w:val="22"/>
          <w:szCs w:val="22"/>
          <w:lang w:val="ro-RO"/>
        </w:rPr>
        <w:t>(2) În cazul în care, pe parcursul execuţiei lucrărilor, survine o eroare în poziţia, cotele, dimensiunile sau aliniamentul o</w:t>
      </w:r>
      <w:r w:rsidRPr="00F66CC9">
        <w:rPr>
          <w:sz w:val="22"/>
          <w:szCs w:val="22"/>
          <w:lang w:val="es-ES"/>
        </w:rPr>
        <w:t>ricărei părţi a lucrărilor, executantul are obligaţia de a rectifica eroarea constatată, pe cheltuiala sa</w:t>
      </w:r>
      <w:r w:rsidR="00ED2E2F">
        <w:rPr>
          <w:sz w:val="22"/>
          <w:szCs w:val="22"/>
          <w:lang w:val="es-ES"/>
        </w:rPr>
        <w:t>.</w:t>
      </w:r>
    </w:p>
    <w:p w:rsidR="008738F1" w:rsidRPr="00F66CC9" w:rsidRDefault="00C31FF2" w:rsidP="008738F1">
      <w:pPr>
        <w:pStyle w:val="DefaultText2"/>
        <w:jc w:val="both"/>
        <w:rPr>
          <w:sz w:val="22"/>
          <w:szCs w:val="22"/>
          <w:lang w:val="es-ES"/>
        </w:rPr>
      </w:pPr>
      <w:r>
        <w:rPr>
          <w:sz w:val="22"/>
          <w:szCs w:val="22"/>
          <w:lang w:val="es-ES"/>
        </w:rPr>
        <w:t>10.7.11.</w:t>
      </w:r>
      <w:r w:rsidR="008738F1" w:rsidRPr="00F66CC9">
        <w:rPr>
          <w:sz w:val="22"/>
          <w:szCs w:val="22"/>
          <w:lang w:val="es-ES"/>
        </w:rPr>
        <w:t xml:space="preserve"> Pe parcursul execuţiei lucrărilor şi remedierii viciilor ascunse, executantul are obligaţia:</w:t>
      </w:r>
    </w:p>
    <w:p w:rsidR="008738F1" w:rsidRPr="00F66CC9" w:rsidRDefault="008738F1" w:rsidP="008738F1">
      <w:pPr>
        <w:pStyle w:val="DefaultText2"/>
        <w:ind w:firstLine="720"/>
        <w:jc w:val="both"/>
        <w:rPr>
          <w:sz w:val="22"/>
          <w:szCs w:val="22"/>
          <w:lang w:val="es-ES"/>
        </w:rPr>
      </w:pPr>
      <w:r w:rsidRPr="00F66CC9">
        <w:rPr>
          <w:sz w:val="22"/>
          <w:szCs w:val="22"/>
          <w:lang w:val="es-ES"/>
        </w:rPr>
        <w:t xml:space="preserve">   a) de a lua toate măsurile pentru asigurarea tuturor persoanelor a căror prezenţă pe şantier este autorizată şi de a menţine şantierul (atât timp cât acesta este sub controlul său) şi lucrările (atât timp cât acestea nu sunt finalizate şi ocupate de către achizitor) în starea de ordine necesară evitării oricărui pericol pentru respectivele persoane;</w:t>
      </w:r>
    </w:p>
    <w:p w:rsidR="008738F1" w:rsidRPr="00F66CC9" w:rsidRDefault="008738F1" w:rsidP="008738F1">
      <w:pPr>
        <w:pStyle w:val="DefaultText2"/>
        <w:tabs>
          <w:tab w:val="left" w:pos="1728"/>
        </w:tabs>
        <w:ind w:firstLine="900"/>
        <w:jc w:val="both"/>
        <w:rPr>
          <w:sz w:val="22"/>
          <w:szCs w:val="22"/>
          <w:lang w:val="es-ES"/>
        </w:rPr>
      </w:pPr>
      <w:r w:rsidRPr="00F66CC9">
        <w:rPr>
          <w:sz w:val="22"/>
          <w:szCs w:val="22"/>
          <w:lang w:val="es-ES"/>
        </w:rPr>
        <w:t xml:space="preserve">b) de a procura şi de a întreţine pe cheltuiala sa toate dispozitivele de iluminare, protecţie, îngrădire, alarmă şi pază, când şi unde sunt necesare sau au fost solicitate de către achizitor sau de către alte autorităţi competente, în scopul protejării lucrărilor sau al asigurării confortului riveranilor; </w:t>
      </w:r>
    </w:p>
    <w:p w:rsidR="008738F1" w:rsidRPr="00F66CC9" w:rsidRDefault="008738F1" w:rsidP="008738F1">
      <w:pPr>
        <w:pStyle w:val="DefaultText2"/>
        <w:tabs>
          <w:tab w:val="left" w:pos="1728"/>
        </w:tabs>
        <w:ind w:firstLine="900"/>
        <w:jc w:val="both"/>
        <w:rPr>
          <w:sz w:val="22"/>
          <w:szCs w:val="22"/>
          <w:lang w:val="es-ES"/>
        </w:rPr>
      </w:pPr>
      <w:r w:rsidRPr="00F66CC9">
        <w:rPr>
          <w:sz w:val="22"/>
          <w:szCs w:val="22"/>
          <w:lang w:val="es-ES"/>
        </w:rPr>
        <w:t xml:space="preserve"> c) de a lua toate măsurile rezonabile necesare pentru respectarea tuturor prevederilor legale privind protecţia mediului  pe şi în afara şantierului şi pentru a evita orice pagubă sau neajuns provocate persoanelor, proprietăţilor publice sau altora, rezultate din poluare, zgomot sau alţi factori generaţi de metodele sale de lucru.</w:t>
      </w:r>
    </w:p>
    <w:p w:rsidR="008738F1" w:rsidRPr="00F66CC9" w:rsidRDefault="008738F1" w:rsidP="008738F1">
      <w:pPr>
        <w:pStyle w:val="BodyText"/>
        <w:ind w:left="57" w:firstLine="663"/>
        <w:rPr>
          <w:rFonts w:ascii="Times New Roman" w:hAnsi="Times New Roman"/>
          <w:sz w:val="22"/>
          <w:szCs w:val="22"/>
        </w:rPr>
      </w:pPr>
      <w:r w:rsidRPr="00F66CC9">
        <w:rPr>
          <w:rFonts w:ascii="Times New Roman" w:hAnsi="Times New Roman"/>
          <w:sz w:val="22"/>
          <w:szCs w:val="22"/>
          <w:lang w:val="es-ES"/>
        </w:rPr>
        <w:t xml:space="preserve">   d) </w:t>
      </w:r>
      <w:r w:rsidRPr="00F66CC9">
        <w:rPr>
          <w:rFonts w:ascii="Times New Roman" w:hAnsi="Times New Roman"/>
          <w:sz w:val="22"/>
          <w:szCs w:val="22"/>
        </w:rPr>
        <w:t>de a se asigura că emisiile, deversările de suprafaţă şi deşeurile rezultate în urma activităţilor proprii nu vor depăşi valorile admise de prevederile legale în vigoare.</w:t>
      </w:r>
    </w:p>
    <w:p w:rsidR="008738F1" w:rsidRPr="00F66CC9" w:rsidRDefault="00C31FF2" w:rsidP="008738F1">
      <w:pPr>
        <w:pStyle w:val="BodyText"/>
        <w:ind w:left="57"/>
        <w:rPr>
          <w:rFonts w:ascii="Times New Roman" w:hAnsi="Times New Roman"/>
          <w:sz w:val="22"/>
          <w:szCs w:val="22"/>
        </w:rPr>
      </w:pPr>
      <w:r>
        <w:rPr>
          <w:rFonts w:ascii="Times New Roman" w:hAnsi="Times New Roman"/>
          <w:sz w:val="22"/>
          <w:szCs w:val="22"/>
        </w:rPr>
        <w:t>10.7.12.</w:t>
      </w:r>
      <w:r w:rsidR="008738F1" w:rsidRPr="00F66CC9">
        <w:rPr>
          <w:rFonts w:ascii="Times New Roman" w:hAnsi="Times New Roman"/>
          <w:sz w:val="22"/>
          <w:szCs w:val="22"/>
        </w:rPr>
        <w:t xml:space="preserve"> Executantul va stabili modul de tratare a defectelor apărute în execuţia lucrărilor, din vina sa , în vederea asigurării nivelului de calitate corespunzător cerinţelor . Soluţiile propuse pentru remedierea defectelor vor fi verificate şi aprobate de persoana autorizată de achizitor.</w:t>
      </w:r>
    </w:p>
    <w:p w:rsidR="008738F1" w:rsidRPr="00F66CC9" w:rsidRDefault="00C31FF2" w:rsidP="008738F1">
      <w:pPr>
        <w:pStyle w:val="DefaultText2"/>
        <w:jc w:val="both"/>
        <w:rPr>
          <w:sz w:val="22"/>
          <w:szCs w:val="22"/>
          <w:lang w:val="es-ES"/>
        </w:rPr>
      </w:pPr>
      <w:r>
        <w:rPr>
          <w:sz w:val="22"/>
          <w:szCs w:val="22"/>
          <w:lang w:val="es-ES"/>
        </w:rPr>
        <w:t xml:space="preserve">10.7.13. </w:t>
      </w:r>
      <w:r w:rsidR="008738F1" w:rsidRPr="00F66CC9">
        <w:rPr>
          <w:sz w:val="22"/>
          <w:szCs w:val="22"/>
          <w:lang w:val="es-ES"/>
        </w:rPr>
        <w:t xml:space="preserve">Executantul este responsabil pentru menţinerea în bună stare a lucrărilor, materialelor, echipamentelor şi instalaţiilor care urmează a fi puse în operă, de la data primirii ordinului de începere a lucrării până la data semnării procesului-verbal de recepţie a lucrării. </w:t>
      </w:r>
    </w:p>
    <w:p w:rsidR="008738F1" w:rsidRPr="00F66CC9" w:rsidRDefault="00C31FF2" w:rsidP="008738F1">
      <w:pPr>
        <w:pStyle w:val="BodyText"/>
        <w:ind w:left="57"/>
        <w:rPr>
          <w:rFonts w:ascii="Times New Roman" w:hAnsi="Times New Roman"/>
          <w:sz w:val="22"/>
          <w:szCs w:val="22"/>
        </w:rPr>
      </w:pPr>
      <w:r>
        <w:rPr>
          <w:rFonts w:ascii="Times New Roman" w:hAnsi="Times New Roman"/>
          <w:sz w:val="22"/>
          <w:szCs w:val="22"/>
        </w:rPr>
        <w:t>10.7.14.</w:t>
      </w:r>
      <w:r w:rsidR="008738F1" w:rsidRPr="00F66CC9">
        <w:rPr>
          <w:rFonts w:ascii="Times New Roman" w:hAnsi="Times New Roman"/>
          <w:sz w:val="22"/>
          <w:szCs w:val="22"/>
        </w:rPr>
        <w:t xml:space="preserve"> (1) Executantul are obligaţia de a institui un sistem de asigurare a calităţii pentru a demonstra respectarea cerinţelor prezentului contract, sistemul care va fi în conformitate cu detaliile prevăzute în anexa..... Achizitorul sau persoana autorizată de acesta, va avea dreptul să auditeze orice aspect al sistemului calităţii.</w:t>
      </w:r>
    </w:p>
    <w:p w:rsidR="008738F1" w:rsidRPr="00F66CC9" w:rsidRDefault="008738F1" w:rsidP="008738F1">
      <w:pPr>
        <w:pStyle w:val="BodyText"/>
        <w:ind w:firstLine="720"/>
        <w:rPr>
          <w:rFonts w:ascii="Times New Roman" w:hAnsi="Times New Roman"/>
          <w:sz w:val="22"/>
          <w:szCs w:val="22"/>
        </w:rPr>
      </w:pPr>
      <w:r w:rsidRPr="00F66CC9">
        <w:rPr>
          <w:rFonts w:ascii="Times New Roman" w:hAnsi="Times New Roman"/>
          <w:sz w:val="22"/>
          <w:szCs w:val="22"/>
        </w:rPr>
        <w:t>(2) Detaliile tuturor procedurilor şi documentele de conformitate vor fi transmise achizitorului în scopul informării acestuia, înainte de începerea fiecărei etape de proiectare sau execuţie. La emiterea unui document de natură tehnică adresat achizitorului sau reprezentantul acestuia, este necesar ca pe documentul respectiv să fie înscris acceptul prealabil al Antreprenorului.</w:t>
      </w:r>
    </w:p>
    <w:p w:rsidR="008738F1" w:rsidRPr="00F66CC9" w:rsidRDefault="008738F1" w:rsidP="008738F1">
      <w:pPr>
        <w:pStyle w:val="BodyText"/>
        <w:ind w:left="57" w:firstLine="663"/>
        <w:rPr>
          <w:rFonts w:ascii="Times New Roman" w:hAnsi="Times New Roman"/>
          <w:sz w:val="22"/>
          <w:szCs w:val="22"/>
        </w:rPr>
      </w:pPr>
      <w:r w:rsidRPr="00F66CC9">
        <w:rPr>
          <w:rFonts w:ascii="Times New Roman" w:hAnsi="Times New Roman"/>
          <w:sz w:val="22"/>
          <w:szCs w:val="22"/>
        </w:rPr>
        <w:t>(3) Respectarea sistemului de asigurare a calităţii nu va exonera executantul  de nici una din sarcinile, obligaţiile sau responsabilităţile sale potrivit prevederilor prezentului contract.</w:t>
      </w:r>
    </w:p>
    <w:p w:rsidR="008738F1" w:rsidRPr="00F66CC9" w:rsidRDefault="00BF7455" w:rsidP="008738F1">
      <w:pPr>
        <w:pStyle w:val="BodyText"/>
        <w:ind w:left="57"/>
        <w:rPr>
          <w:rFonts w:ascii="Times New Roman" w:hAnsi="Times New Roman"/>
          <w:sz w:val="22"/>
          <w:szCs w:val="22"/>
        </w:rPr>
      </w:pPr>
      <w:r>
        <w:rPr>
          <w:rFonts w:ascii="Times New Roman" w:hAnsi="Times New Roman"/>
          <w:sz w:val="22"/>
          <w:szCs w:val="22"/>
        </w:rPr>
        <w:t>10.7.15.</w:t>
      </w:r>
      <w:r w:rsidR="008738F1" w:rsidRPr="00F66CC9">
        <w:rPr>
          <w:rFonts w:ascii="Times New Roman" w:hAnsi="Times New Roman"/>
          <w:sz w:val="22"/>
          <w:szCs w:val="22"/>
        </w:rPr>
        <w:t xml:space="preserve"> (1) Executantul are obligaţia de a suporta toate costurile şi taxele pentru căile de acces cu destinaţie specială şi/sau temporară care îi pot fi necesare, inclusiv cele pentru accesul pe şantier. De asemenea, executantul va obţine, cu riscul şi pe cheltuiala sa, orice alte facilităţi suplimentare din afara şantierului, care îi pot fi necesare la execuţia lucrărilor care fac obiectul prezentului contract.</w:t>
      </w:r>
    </w:p>
    <w:p w:rsidR="008738F1" w:rsidRPr="00F66CC9" w:rsidRDefault="008738F1" w:rsidP="008738F1">
      <w:pPr>
        <w:pStyle w:val="BodyText"/>
        <w:numPr>
          <w:ilvl w:val="0"/>
          <w:numId w:val="6"/>
        </w:numPr>
        <w:tabs>
          <w:tab w:val="clear" w:pos="1200"/>
          <w:tab w:val="num" w:pos="0"/>
        </w:tabs>
        <w:ind w:left="0" w:firstLine="840"/>
        <w:rPr>
          <w:rFonts w:ascii="Times New Roman" w:hAnsi="Times New Roman"/>
          <w:sz w:val="22"/>
          <w:szCs w:val="22"/>
        </w:rPr>
      </w:pPr>
      <w:r w:rsidRPr="00F66CC9">
        <w:rPr>
          <w:rFonts w:ascii="Times New Roman" w:hAnsi="Times New Roman"/>
          <w:sz w:val="22"/>
          <w:szCs w:val="22"/>
        </w:rPr>
        <w:t>Executantul este responsabil (în relaţia dintre părţi) de lucrările de întreţinere, care pot fi necesare ca urmare a folosirii de către acesta a drumurilor de acces;</w:t>
      </w:r>
    </w:p>
    <w:p w:rsidR="008738F1" w:rsidRPr="00F66CC9" w:rsidRDefault="008738F1" w:rsidP="008738F1">
      <w:pPr>
        <w:pStyle w:val="BodyText"/>
        <w:numPr>
          <w:ilvl w:val="0"/>
          <w:numId w:val="6"/>
        </w:numPr>
        <w:tabs>
          <w:tab w:val="clear" w:pos="1200"/>
          <w:tab w:val="num" w:pos="0"/>
        </w:tabs>
        <w:ind w:left="0" w:firstLine="840"/>
        <w:rPr>
          <w:rFonts w:ascii="Times New Roman" w:hAnsi="Times New Roman"/>
          <w:sz w:val="22"/>
          <w:szCs w:val="22"/>
        </w:rPr>
      </w:pPr>
      <w:r w:rsidRPr="00F66CC9">
        <w:rPr>
          <w:rFonts w:ascii="Times New Roman" w:hAnsi="Times New Roman"/>
          <w:sz w:val="22"/>
          <w:szCs w:val="22"/>
        </w:rPr>
        <w:t>Executantul are obligaţia de a asigura toate marcajele şi indicatoarele de-a lungul drumurilor de acces şi de a obţine aprobarea autorităţilor competente pentru marcaje şi indicatoare precum şi pentru utilizarea acestor drumuri; Achizitorul nu va fi răspunzător pentru revendicările generate de utilizarea drumurilor de acces;</w:t>
      </w:r>
    </w:p>
    <w:p w:rsidR="008738F1" w:rsidRPr="00F66CC9" w:rsidRDefault="008738F1" w:rsidP="008738F1">
      <w:pPr>
        <w:pStyle w:val="BodyText"/>
        <w:ind w:left="57"/>
        <w:rPr>
          <w:rFonts w:ascii="Times New Roman" w:hAnsi="Times New Roman"/>
          <w:sz w:val="22"/>
          <w:szCs w:val="22"/>
        </w:rPr>
      </w:pPr>
    </w:p>
    <w:p w:rsidR="008738F1" w:rsidRPr="00F66CC9" w:rsidRDefault="00BF7455" w:rsidP="008738F1">
      <w:pPr>
        <w:pStyle w:val="BodyText"/>
        <w:ind w:left="57"/>
        <w:rPr>
          <w:rFonts w:ascii="Times New Roman" w:hAnsi="Times New Roman"/>
          <w:sz w:val="22"/>
          <w:szCs w:val="22"/>
        </w:rPr>
      </w:pPr>
      <w:r>
        <w:rPr>
          <w:rFonts w:ascii="Times New Roman" w:hAnsi="Times New Roman"/>
          <w:sz w:val="22"/>
          <w:szCs w:val="22"/>
        </w:rPr>
        <w:lastRenderedPageBreak/>
        <w:t>10.7.16.</w:t>
      </w:r>
      <w:r w:rsidR="008738F1" w:rsidRPr="00F66CC9">
        <w:rPr>
          <w:rFonts w:ascii="Times New Roman" w:hAnsi="Times New Roman"/>
          <w:sz w:val="22"/>
          <w:szCs w:val="22"/>
        </w:rPr>
        <w:t xml:space="preserve"> (1) Pe parcursul execuţiei lucrărilor şi al remedierii viciilor ascunse, executantul are obligaţia, în măsura permisă de respectarea prevederilor prezentului contract, de a nu stânjeni inutil sau în mod abuziv:</w:t>
      </w:r>
    </w:p>
    <w:p w:rsidR="008738F1" w:rsidRPr="00F66CC9" w:rsidRDefault="008738F1" w:rsidP="008738F1">
      <w:pPr>
        <w:pStyle w:val="DefaultText2"/>
        <w:ind w:firstLine="900"/>
        <w:jc w:val="both"/>
        <w:rPr>
          <w:sz w:val="22"/>
          <w:szCs w:val="22"/>
          <w:lang w:val="es-ES"/>
        </w:rPr>
      </w:pPr>
      <w:r w:rsidRPr="00F66CC9">
        <w:rPr>
          <w:sz w:val="22"/>
          <w:szCs w:val="22"/>
          <w:lang w:val="es-ES"/>
        </w:rPr>
        <w:t>a) confortul riveranilor; sau</w:t>
      </w:r>
    </w:p>
    <w:p w:rsidR="008738F1" w:rsidRPr="00F66CC9" w:rsidRDefault="008738F1" w:rsidP="008738F1">
      <w:pPr>
        <w:pStyle w:val="DefaultText2"/>
        <w:ind w:firstLine="900"/>
        <w:jc w:val="both"/>
        <w:rPr>
          <w:sz w:val="22"/>
          <w:szCs w:val="22"/>
          <w:lang w:val="es-ES"/>
        </w:rPr>
      </w:pPr>
      <w:r w:rsidRPr="00F66CC9">
        <w:rPr>
          <w:sz w:val="22"/>
          <w:szCs w:val="22"/>
          <w:lang w:val="es-ES"/>
        </w:rPr>
        <w:t>b) căile de acces, prin folosirea şi ocuparea drumurilor şi căilor publice sau private care deservesc proprietăţile aflate în posesia achizitorului sau a oricărei alte persoane.</w:t>
      </w:r>
    </w:p>
    <w:p w:rsidR="008738F1" w:rsidRPr="00F66CC9" w:rsidRDefault="008738F1" w:rsidP="008738F1">
      <w:pPr>
        <w:pStyle w:val="DefaultText2"/>
        <w:ind w:firstLine="720"/>
        <w:jc w:val="both"/>
        <w:rPr>
          <w:sz w:val="22"/>
          <w:szCs w:val="22"/>
          <w:lang w:val="es-ES"/>
        </w:rPr>
      </w:pPr>
      <w:r w:rsidRPr="00F66CC9">
        <w:rPr>
          <w:sz w:val="22"/>
          <w:szCs w:val="22"/>
          <w:lang w:val="es-ES"/>
        </w:rPr>
        <w:t>(2) Executantul va despăgubi achizitorul împotriva tuturor reclamaţiilor, acţiunilor în justiţie, daunelor-interese, costurilor, taxelor şi cheltuielilor, indiferent de natura lor, rezultând din sau în legătură cu obligaţia prevăzută la alin.(1), pentru care responsabilitatea revine executantului.</w:t>
      </w:r>
    </w:p>
    <w:p w:rsidR="008738F1" w:rsidRPr="00F66CC9" w:rsidRDefault="00BF7455" w:rsidP="008738F1">
      <w:pPr>
        <w:pStyle w:val="DefaultText2"/>
        <w:jc w:val="both"/>
        <w:rPr>
          <w:sz w:val="22"/>
          <w:szCs w:val="22"/>
          <w:lang w:val="es-ES"/>
        </w:rPr>
      </w:pPr>
      <w:r>
        <w:rPr>
          <w:sz w:val="22"/>
          <w:szCs w:val="22"/>
          <w:lang w:val="es-ES"/>
        </w:rPr>
        <w:t>10.7.17.</w:t>
      </w:r>
      <w:r w:rsidR="008738F1" w:rsidRPr="00F66CC9">
        <w:rPr>
          <w:sz w:val="22"/>
          <w:szCs w:val="22"/>
          <w:lang w:val="es-ES"/>
        </w:rPr>
        <w:t>- (1) Executantul are obligaţia de a utiliza în mod rezonabil drumurile sau podurile ce comunică cu sau sunt pe traseul şantierului şi de a preveni deteriorarea sau distrugerea acestora de către traficul propriu sau al oricăruia dintre subcontractanţii săi; executantul va selecta traseele, va alege şi va folosi vehiculele, va limita şi repartiza încărcăturile, în aşa fel încât traficul suplimentar ce va rezulta în mod inevitabil din deplasarea materialelor, echipamentelor, instalaţiilor sau altora asemenea, de pe şi pe şantier, să fie limitat, în măsura în care este posibil, astfel încât să nu producă deteriorări sau distrugeri ale drumurilor şi podurilor respective.</w:t>
      </w:r>
    </w:p>
    <w:p w:rsidR="008738F1" w:rsidRPr="00F66CC9" w:rsidRDefault="008738F1" w:rsidP="008738F1">
      <w:pPr>
        <w:pStyle w:val="DefaultText2"/>
        <w:ind w:firstLine="720"/>
        <w:jc w:val="both"/>
        <w:rPr>
          <w:sz w:val="22"/>
          <w:szCs w:val="22"/>
          <w:lang w:val="es-ES"/>
        </w:rPr>
      </w:pPr>
      <w:r w:rsidRPr="00F66CC9">
        <w:rPr>
          <w:sz w:val="22"/>
          <w:szCs w:val="22"/>
          <w:lang w:val="es-ES"/>
        </w:rPr>
        <w:t xml:space="preserve">(2) În cazul în care natura lucrărilor impune utilizarea de către executant a transportului pe apă, atunci prevederile de la alin.(1) vor fi interpretate în maniera în care prin </w:t>
      </w:r>
      <w:r w:rsidRPr="00F66CC9">
        <w:rPr>
          <w:sz w:val="22"/>
          <w:szCs w:val="22"/>
          <w:lang w:val="ro-RO"/>
        </w:rPr>
        <w:t>„</w:t>
      </w:r>
      <w:r w:rsidRPr="00F66CC9">
        <w:rPr>
          <w:sz w:val="22"/>
          <w:szCs w:val="22"/>
          <w:lang w:val="es-ES"/>
        </w:rPr>
        <w:t xml:space="preserve">drum” se înţelege inclusiv ecluză, doc, dig sau orice altă structură aferentă căii navigabile şi prin </w:t>
      </w:r>
      <w:r w:rsidRPr="00F66CC9">
        <w:rPr>
          <w:sz w:val="22"/>
          <w:szCs w:val="22"/>
          <w:lang w:val="ro-RO"/>
        </w:rPr>
        <w:t>„</w:t>
      </w:r>
      <w:r w:rsidRPr="00F66CC9">
        <w:rPr>
          <w:sz w:val="22"/>
          <w:szCs w:val="22"/>
          <w:lang w:val="es-ES"/>
        </w:rPr>
        <w:t>vehicul” se înţelege orice ambarcaţiune, iar prevederile respective se vor aplica în consecinţă.</w:t>
      </w:r>
    </w:p>
    <w:p w:rsidR="008738F1" w:rsidRPr="00F66CC9" w:rsidRDefault="008738F1" w:rsidP="008738F1">
      <w:pPr>
        <w:pStyle w:val="DefaultText2"/>
        <w:ind w:firstLine="720"/>
        <w:jc w:val="both"/>
        <w:rPr>
          <w:sz w:val="22"/>
          <w:szCs w:val="22"/>
          <w:lang w:val="es-ES"/>
        </w:rPr>
      </w:pPr>
      <w:r w:rsidRPr="00F66CC9">
        <w:rPr>
          <w:sz w:val="22"/>
          <w:szCs w:val="22"/>
          <w:lang w:val="es-ES"/>
        </w:rPr>
        <w:t>(3) În cazul în care se produc deteriorări sau distrugeri ale oricărui pod sau drum care comunică cu sau care se află pe traseul şantierului, datorită transportului materialelor, echipamentelor, instalaţiilor sau altora asemenea, executantul are obligaţia de a despăgubi achizitorul împotriva tuturor reclamaţiilor privind avarierea respectivelor poduri sau drumuri.</w:t>
      </w:r>
    </w:p>
    <w:p w:rsidR="008738F1" w:rsidRPr="00F66CC9" w:rsidRDefault="008738F1" w:rsidP="008738F1">
      <w:pPr>
        <w:pStyle w:val="DefaultText2"/>
        <w:ind w:firstLine="720"/>
        <w:jc w:val="both"/>
        <w:rPr>
          <w:i/>
          <w:sz w:val="22"/>
          <w:szCs w:val="22"/>
          <w:lang w:val="es-ES"/>
        </w:rPr>
      </w:pPr>
      <w:r w:rsidRPr="00F66CC9">
        <w:rPr>
          <w:sz w:val="22"/>
          <w:szCs w:val="22"/>
          <w:lang w:val="es-ES"/>
        </w:rPr>
        <w:t xml:space="preserve">(4) Cu excepţia unor clauze contrare prevăzute în prezentul contract, executantul este responsabil şi va plăti consolidarea, modificarea sau îmbunătăţirea, în scopul facilitării transportului materialelor, echipamentelor, instalaţiilor sau altora asemenea, a oricăror drumuri sau poduri care comunică cu sau care se află pe traseul şantierului. </w:t>
      </w:r>
    </w:p>
    <w:p w:rsidR="008738F1" w:rsidRPr="00F66CC9" w:rsidRDefault="00BF7455" w:rsidP="008738F1">
      <w:pPr>
        <w:pStyle w:val="DefaultText2"/>
        <w:jc w:val="both"/>
        <w:rPr>
          <w:sz w:val="22"/>
          <w:szCs w:val="22"/>
          <w:lang w:val="pt-BR"/>
        </w:rPr>
      </w:pPr>
      <w:r>
        <w:rPr>
          <w:sz w:val="22"/>
          <w:szCs w:val="22"/>
          <w:lang w:val="pt-BR"/>
        </w:rPr>
        <w:t>10.7.18.</w:t>
      </w:r>
      <w:r w:rsidR="008738F1" w:rsidRPr="00F66CC9">
        <w:rPr>
          <w:sz w:val="22"/>
          <w:szCs w:val="22"/>
          <w:lang w:val="pt-BR"/>
        </w:rPr>
        <w:t xml:space="preserve">  (1) Pe parcursul execuţiei lucrării, executantul are obligaţia:</w:t>
      </w:r>
    </w:p>
    <w:p w:rsidR="008738F1" w:rsidRPr="00F66CC9" w:rsidRDefault="008738F1" w:rsidP="008738F1">
      <w:pPr>
        <w:pStyle w:val="DefaultText2"/>
        <w:ind w:left="360"/>
        <w:jc w:val="both"/>
        <w:rPr>
          <w:sz w:val="22"/>
          <w:szCs w:val="22"/>
          <w:lang w:val="pt-BR"/>
        </w:rPr>
      </w:pPr>
      <w:r w:rsidRPr="00F66CC9">
        <w:rPr>
          <w:sz w:val="22"/>
          <w:szCs w:val="22"/>
          <w:lang w:val="pt-BR"/>
        </w:rPr>
        <w:t>a)   de a evita, pe cât posibil, acumularea de obstacole inutile pe şantier;</w:t>
      </w:r>
    </w:p>
    <w:p w:rsidR="008738F1" w:rsidRPr="00F66CC9" w:rsidRDefault="008738F1" w:rsidP="008738F1">
      <w:pPr>
        <w:pStyle w:val="DefaultText2"/>
        <w:ind w:left="360"/>
        <w:jc w:val="both"/>
        <w:rPr>
          <w:sz w:val="22"/>
          <w:szCs w:val="22"/>
          <w:lang w:val="pt-BR"/>
        </w:rPr>
      </w:pPr>
      <w:r w:rsidRPr="00F66CC9">
        <w:rPr>
          <w:sz w:val="22"/>
          <w:szCs w:val="22"/>
          <w:lang w:val="pt-BR"/>
        </w:rPr>
        <w:t>b) de a depozita sau retrage orice utilaje, echipamente, instalatii, surplus de materiale;</w:t>
      </w:r>
    </w:p>
    <w:p w:rsidR="008738F1" w:rsidRPr="00F66CC9" w:rsidRDefault="008738F1" w:rsidP="008738F1">
      <w:pPr>
        <w:pStyle w:val="DefaultText2"/>
        <w:ind w:left="360"/>
        <w:jc w:val="both"/>
        <w:rPr>
          <w:sz w:val="22"/>
          <w:szCs w:val="22"/>
          <w:lang w:val="pt-BR"/>
        </w:rPr>
      </w:pPr>
      <w:r w:rsidRPr="00F66CC9">
        <w:rPr>
          <w:sz w:val="22"/>
          <w:szCs w:val="22"/>
          <w:lang w:val="pt-BR"/>
        </w:rPr>
        <w:t>c) de a aduna şi îndepărta de pe şantier dărâmăturile, molozul sau lucrările provizorii de orice fel, care nu mai sunt necesare.</w:t>
      </w:r>
    </w:p>
    <w:p w:rsidR="008738F1" w:rsidRPr="00F66CC9" w:rsidRDefault="008738F1" w:rsidP="008738F1">
      <w:pPr>
        <w:pStyle w:val="DefaultText2"/>
        <w:ind w:firstLine="540"/>
        <w:jc w:val="both"/>
        <w:rPr>
          <w:sz w:val="22"/>
          <w:szCs w:val="22"/>
          <w:lang w:val="pt-BR"/>
        </w:rPr>
      </w:pPr>
      <w:r w:rsidRPr="00F66CC9">
        <w:rPr>
          <w:sz w:val="22"/>
          <w:szCs w:val="22"/>
          <w:lang w:val="pt-BR"/>
        </w:rPr>
        <w:t xml:space="preserve">      (2) Executantul are dreptul de a reţine pe şantier, până la sfârşitul perioadei de garanţie, numai acele materiale, echipamente, instalaţii sau lucrări provizorii, care îi sunt necesare în scopul îndeplinirii obligaţiilor sale în perioada de garanţie.</w:t>
      </w:r>
    </w:p>
    <w:p w:rsidR="008738F1" w:rsidRPr="00F66CC9" w:rsidRDefault="00BF7455" w:rsidP="008738F1">
      <w:pPr>
        <w:pStyle w:val="DefaultText2"/>
        <w:jc w:val="both"/>
        <w:rPr>
          <w:sz w:val="22"/>
          <w:szCs w:val="22"/>
          <w:lang w:val="pt-BR"/>
        </w:rPr>
      </w:pPr>
      <w:r>
        <w:rPr>
          <w:sz w:val="22"/>
          <w:szCs w:val="22"/>
          <w:lang w:val="pt-BR"/>
        </w:rPr>
        <w:t xml:space="preserve">10.7.19. </w:t>
      </w:r>
      <w:r w:rsidR="008738F1" w:rsidRPr="00F66CC9">
        <w:rPr>
          <w:sz w:val="22"/>
          <w:szCs w:val="22"/>
          <w:lang w:val="pt-BR"/>
        </w:rPr>
        <w:t xml:space="preserve"> Executantul răspunde, potrivit obligaţiilor care îi revin, pentru viciile ascunse ale construcţiei, ivite într-un interval de 10 ani</w:t>
      </w:r>
      <w:r w:rsidR="00ED2E2F">
        <w:rPr>
          <w:sz w:val="22"/>
          <w:szCs w:val="22"/>
          <w:lang w:val="pt-BR"/>
        </w:rPr>
        <w:t>( conform art.29 din Legea 10/1995 reactualizata)</w:t>
      </w:r>
      <w:r w:rsidR="008738F1" w:rsidRPr="00F66CC9">
        <w:rPr>
          <w:i/>
          <w:sz w:val="22"/>
          <w:szCs w:val="22"/>
          <w:lang w:val="pt-BR"/>
        </w:rPr>
        <w:t xml:space="preserve"> </w:t>
      </w:r>
      <w:r w:rsidR="008738F1" w:rsidRPr="00F66CC9">
        <w:rPr>
          <w:sz w:val="22"/>
          <w:szCs w:val="22"/>
          <w:lang w:val="pt-BR"/>
        </w:rPr>
        <w:t>de la recepţia lucrării şi, după împlinirea acestui termen, pe toată durata de existenţă a construcţiei, pentru viciile structurii de rezistenţă, ca urmare a nerespectării proiectelor şi detaliilor de execuţie aferente execuţiei lucrării.</w:t>
      </w:r>
    </w:p>
    <w:p w:rsidR="008738F1" w:rsidRPr="00F66CC9" w:rsidRDefault="00BF7455" w:rsidP="008738F1">
      <w:pPr>
        <w:pStyle w:val="DefaultText2"/>
        <w:jc w:val="both"/>
        <w:rPr>
          <w:sz w:val="22"/>
          <w:szCs w:val="22"/>
          <w:lang w:val="pt-BR"/>
        </w:rPr>
      </w:pPr>
      <w:r>
        <w:rPr>
          <w:sz w:val="22"/>
          <w:szCs w:val="22"/>
          <w:lang w:val="pt-BR"/>
        </w:rPr>
        <w:t>10.7.20.</w:t>
      </w:r>
      <w:r w:rsidR="008738F1" w:rsidRPr="00F66CC9">
        <w:rPr>
          <w:sz w:val="22"/>
          <w:szCs w:val="22"/>
          <w:lang w:val="pt-BR"/>
        </w:rPr>
        <w:t xml:space="preserve">  Executantul se obligă de a despăgubi achizitorul împotriva oricăror:</w:t>
      </w:r>
    </w:p>
    <w:p w:rsidR="008738F1" w:rsidRPr="00F66CC9" w:rsidRDefault="008738F1" w:rsidP="008738F1">
      <w:pPr>
        <w:pStyle w:val="DefaultText2"/>
        <w:ind w:left="900"/>
        <w:jc w:val="both"/>
        <w:rPr>
          <w:sz w:val="22"/>
          <w:szCs w:val="22"/>
          <w:lang w:val="pt-BR"/>
        </w:rPr>
      </w:pPr>
      <w:r w:rsidRPr="00F66CC9">
        <w:rPr>
          <w:sz w:val="22"/>
          <w:szCs w:val="22"/>
          <w:lang w:val="pt-BR"/>
        </w:rPr>
        <w:t>a) reclamaţii şi acţiuni în justiţie, ce rezultă din încălcarea unor drepturi de proprietate intelectuală (brevete, nume, mărci înregistrate etc.), legate de echipamentele, materialele, instalaţiile sau utilajele folosite pentru sau în legătură cu execuţia lucrărilor sau încorporate în acestea; şi</w:t>
      </w:r>
    </w:p>
    <w:p w:rsidR="008738F1" w:rsidRPr="00F66CC9" w:rsidRDefault="008738F1" w:rsidP="008738F1">
      <w:pPr>
        <w:pStyle w:val="DefaultText2"/>
        <w:ind w:left="900"/>
        <w:jc w:val="both"/>
        <w:rPr>
          <w:sz w:val="22"/>
          <w:szCs w:val="22"/>
          <w:lang w:val="it-IT"/>
        </w:rPr>
      </w:pPr>
      <w:r w:rsidRPr="00F66CC9">
        <w:rPr>
          <w:sz w:val="22"/>
          <w:szCs w:val="22"/>
          <w:lang w:val="it-IT"/>
        </w:rPr>
        <w:t xml:space="preserve">b) daune-interese, costuri, taxe şi cheltuieli de orice natură, aferente, </w:t>
      </w:r>
    </w:p>
    <w:p w:rsidR="008738F1" w:rsidRPr="00F66CC9" w:rsidRDefault="008738F1" w:rsidP="008738F1">
      <w:pPr>
        <w:pStyle w:val="DefaultText2"/>
        <w:ind w:left="900"/>
        <w:jc w:val="both"/>
        <w:rPr>
          <w:sz w:val="22"/>
          <w:szCs w:val="22"/>
          <w:lang w:val="it-IT"/>
        </w:rPr>
      </w:pPr>
      <w:r w:rsidRPr="00F66CC9">
        <w:rPr>
          <w:sz w:val="22"/>
          <w:szCs w:val="22"/>
          <w:lang w:val="it-IT"/>
        </w:rPr>
        <w:t>cu excepţia situaţiei în care o astfel de încălcare rezultă din respectarea proiectului sau caietului de sarcini întocmit de către achizitor.</w:t>
      </w:r>
    </w:p>
    <w:p w:rsidR="008738F1" w:rsidRPr="00F66CC9" w:rsidRDefault="008738F1" w:rsidP="008738F1">
      <w:pPr>
        <w:pStyle w:val="BodyText"/>
        <w:rPr>
          <w:rFonts w:ascii="Times New Roman" w:hAnsi="Times New Roman"/>
          <w:sz w:val="22"/>
          <w:szCs w:val="22"/>
        </w:rPr>
      </w:pPr>
      <w:r w:rsidRPr="00F66CC9">
        <w:rPr>
          <w:rFonts w:ascii="Times New Roman" w:hAnsi="Times New Roman"/>
          <w:sz w:val="22"/>
          <w:szCs w:val="22"/>
        </w:rPr>
        <w:t>10.</w:t>
      </w:r>
      <w:r w:rsidR="00BF7455">
        <w:rPr>
          <w:rFonts w:ascii="Times New Roman" w:hAnsi="Times New Roman"/>
          <w:sz w:val="22"/>
          <w:szCs w:val="22"/>
        </w:rPr>
        <w:t>7.21.</w:t>
      </w:r>
      <w:r w:rsidRPr="00F66CC9">
        <w:rPr>
          <w:rFonts w:ascii="Times New Roman" w:hAnsi="Times New Roman"/>
          <w:b/>
          <w:sz w:val="22"/>
          <w:szCs w:val="22"/>
        </w:rPr>
        <w:t xml:space="preserve"> </w:t>
      </w:r>
      <w:r w:rsidRPr="00F66CC9">
        <w:rPr>
          <w:rFonts w:ascii="Times New Roman" w:hAnsi="Times New Roman"/>
          <w:sz w:val="22"/>
          <w:szCs w:val="22"/>
        </w:rPr>
        <w:t>(1)</w:t>
      </w:r>
      <w:r w:rsidRPr="00F66CC9">
        <w:rPr>
          <w:rFonts w:ascii="Times New Roman" w:hAnsi="Times New Roman"/>
          <w:b/>
          <w:sz w:val="22"/>
          <w:szCs w:val="22"/>
        </w:rPr>
        <w:t xml:space="preserve"> </w:t>
      </w:r>
      <w:r w:rsidRPr="00F66CC9">
        <w:rPr>
          <w:rFonts w:ascii="Times New Roman" w:hAnsi="Times New Roman"/>
          <w:sz w:val="22"/>
          <w:szCs w:val="22"/>
        </w:rPr>
        <w:t>Executantul are obligaţia de a  respecta întreaga legislaţie a muncii care se aplică personalului său inclusiv a celor referitoare la angajare, sănătate, securitatea muncii, asistenţă socială, emigrare şi repatriere după caz,  şi îi va asigura acestuia toate drepturile legale.</w:t>
      </w:r>
    </w:p>
    <w:p w:rsidR="008738F1" w:rsidRPr="00F66CC9" w:rsidRDefault="008738F1" w:rsidP="008738F1">
      <w:pPr>
        <w:pStyle w:val="BodyText"/>
        <w:rPr>
          <w:rFonts w:ascii="Times New Roman" w:hAnsi="Times New Roman"/>
          <w:sz w:val="22"/>
          <w:szCs w:val="22"/>
        </w:rPr>
      </w:pPr>
      <w:r w:rsidRPr="00F66CC9">
        <w:rPr>
          <w:rFonts w:ascii="Times New Roman" w:hAnsi="Times New Roman"/>
          <w:sz w:val="22"/>
          <w:szCs w:val="22"/>
        </w:rPr>
        <w:tab/>
        <w:t>(2) Executantul va solicita angajaţilor săi să se conformeze legilor în vigoare, inclusiv legilor referitoare la securitatea muncii.</w:t>
      </w:r>
    </w:p>
    <w:p w:rsidR="008738F1" w:rsidRPr="00F66CC9" w:rsidRDefault="008738F1" w:rsidP="008738F1">
      <w:pPr>
        <w:pStyle w:val="BodyText"/>
        <w:ind w:firstLine="720"/>
        <w:rPr>
          <w:rFonts w:ascii="Times New Roman" w:hAnsi="Times New Roman"/>
          <w:sz w:val="22"/>
          <w:szCs w:val="22"/>
        </w:rPr>
      </w:pPr>
      <w:r w:rsidRPr="00F66CC9">
        <w:rPr>
          <w:rFonts w:ascii="Times New Roman" w:hAnsi="Times New Roman"/>
          <w:noProof/>
          <w:sz w:val="22"/>
          <w:szCs w:val="22"/>
        </w:rPr>
        <w:t xml:space="preserve">(3) Executantul </w:t>
      </w:r>
      <w:r w:rsidRPr="00F66CC9">
        <w:rPr>
          <w:rFonts w:ascii="Times New Roman" w:hAnsi="Times New Roman"/>
          <w:sz w:val="22"/>
          <w:szCs w:val="22"/>
        </w:rPr>
        <w:t xml:space="preserve"> va lua toate măsurile necesare pentru angajarea întregului personal şi forţei de muncă, precum şi pentru plata, cazarea, masa şi transportul acestuia.</w:t>
      </w:r>
    </w:p>
    <w:p w:rsidR="008738F1" w:rsidRPr="00F66CC9" w:rsidRDefault="00BF7455" w:rsidP="008738F1">
      <w:pPr>
        <w:pStyle w:val="DefaultText2"/>
        <w:jc w:val="both"/>
        <w:rPr>
          <w:sz w:val="22"/>
          <w:szCs w:val="22"/>
          <w:lang w:val="ro-RO"/>
        </w:rPr>
      </w:pPr>
      <w:r>
        <w:rPr>
          <w:sz w:val="22"/>
          <w:szCs w:val="22"/>
          <w:lang w:val="ro-RO"/>
        </w:rPr>
        <w:t>10.7</w:t>
      </w:r>
      <w:r w:rsidR="008738F1" w:rsidRPr="00F66CC9">
        <w:rPr>
          <w:sz w:val="22"/>
          <w:szCs w:val="22"/>
          <w:lang w:val="ro-RO"/>
        </w:rPr>
        <w:t>.</w:t>
      </w:r>
      <w:r>
        <w:rPr>
          <w:sz w:val="22"/>
          <w:szCs w:val="22"/>
          <w:lang w:val="ro-RO"/>
        </w:rPr>
        <w:t xml:space="preserve">22. </w:t>
      </w:r>
      <w:r w:rsidR="008738F1" w:rsidRPr="00F66CC9">
        <w:rPr>
          <w:sz w:val="22"/>
          <w:szCs w:val="22"/>
          <w:lang w:val="ro-RO"/>
        </w:rPr>
        <w:t xml:space="preserve"> Executantul are obligaţia de a prezenta achizitorului la sfârşitul executării lucrărilor, următoarele :</w:t>
      </w:r>
    </w:p>
    <w:p w:rsidR="008738F1" w:rsidRPr="00F66CC9" w:rsidRDefault="008738F1" w:rsidP="008738F1">
      <w:pPr>
        <w:pStyle w:val="DefaultText2"/>
        <w:jc w:val="both"/>
        <w:rPr>
          <w:sz w:val="22"/>
          <w:szCs w:val="22"/>
          <w:lang w:val="ro-RO"/>
        </w:rPr>
      </w:pPr>
      <w:r w:rsidRPr="00F66CC9">
        <w:rPr>
          <w:sz w:val="22"/>
          <w:szCs w:val="22"/>
          <w:lang w:val="ro-RO"/>
        </w:rPr>
        <w:t>a) factura fiscală;</w:t>
      </w:r>
    </w:p>
    <w:p w:rsidR="008738F1" w:rsidRPr="00F66CC9" w:rsidRDefault="008738F1" w:rsidP="008738F1">
      <w:pPr>
        <w:pStyle w:val="DefaultText2"/>
        <w:jc w:val="both"/>
        <w:rPr>
          <w:sz w:val="22"/>
          <w:szCs w:val="22"/>
          <w:lang w:val="ro-RO"/>
        </w:rPr>
      </w:pPr>
      <w:r w:rsidRPr="00F66CC9">
        <w:rPr>
          <w:sz w:val="22"/>
          <w:szCs w:val="22"/>
          <w:lang w:val="ro-RO"/>
        </w:rPr>
        <w:lastRenderedPageBreak/>
        <w:t>b) situaţia de lucrări</w:t>
      </w:r>
      <w:r w:rsidR="003A6E4B">
        <w:rPr>
          <w:sz w:val="22"/>
          <w:szCs w:val="22"/>
          <w:lang w:val="ro-RO"/>
        </w:rPr>
        <w:t>;</w:t>
      </w:r>
    </w:p>
    <w:p w:rsidR="008738F1" w:rsidRPr="00F66CC9" w:rsidRDefault="008738F1" w:rsidP="008738F1">
      <w:pPr>
        <w:pStyle w:val="DefaultText2"/>
        <w:jc w:val="both"/>
        <w:rPr>
          <w:sz w:val="22"/>
          <w:szCs w:val="22"/>
          <w:lang w:val="ro-RO"/>
        </w:rPr>
      </w:pPr>
      <w:r w:rsidRPr="00F66CC9">
        <w:rPr>
          <w:sz w:val="22"/>
          <w:szCs w:val="22"/>
          <w:lang w:val="ro-RO"/>
        </w:rPr>
        <w:t>c) proces-verbal de recepţie;</w:t>
      </w:r>
    </w:p>
    <w:p w:rsidR="008738F1" w:rsidRPr="00F66CC9" w:rsidRDefault="008738F1" w:rsidP="008738F1">
      <w:pPr>
        <w:pStyle w:val="DefaultText2"/>
        <w:jc w:val="both"/>
        <w:rPr>
          <w:sz w:val="22"/>
          <w:szCs w:val="22"/>
          <w:lang w:val="ro-RO"/>
        </w:rPr>
      </w:pPr>
      <w:r w:rsidRPr="00F66CC9">
        <w:rPr>
          <w:sz w:val="22"/>
          <w:szCs w:val="22"/>
          <w:lang w:val="ro-RO"/>
        </w:rPr>
        <w:t>d) documentele de calitate, conformitate şi garanţie pentru materialele puse în operă;</w:t>
      </w:r>
    </w:p>
    <w:p w:rsidR="008738F1" w:rsidRPr="00F66CC9" w:rsidRDefault="008738F1" w:rsidP="008738F1">
      <w:pPr>
        <w:pStyle w:val="DefaultText2"/>
        <w:jc w:val="both"/>
        <w:rPr>
          <w:sz w:val="22"/>
          <w:szCs w:val="22"/>
          <w:lang w:val="ro-RO"/>
        </w:rPr>
      </w:pPr>
      <w:r w:rsidRPr="00F66CC9">
        <w:rPr>
          <w:sz w:val="22"/>
          <w:szCs w:val="22"/>
          <w:lang w:val="ro-RO"/>
        </w:rPr>
        <w:t>e) certificatele de agrement tehnic pentru materialele achiziţionate din import;</w:t>
      </w:r>
    </w:p>
    <w:p w:rsidR="008738F1" w:rsidRPr="00F66CC9" w:rsidRDefault="008738F1" w:rsidP="008738F1">
      <w:pPr>
        <w:pStyle w:val="DefaultText2"/>
        <w:jc w:val="both"/>
        <w:rPr>
          <w:sz w:val="22"/>
          <w:szCs w:val="22"/>
          <w:lang w:val="ro-RO"/>
        </w:rPr>
      </w:pPr>
      <w:r w:rsidRPr="00F66CC9">
        <w:rPr>
          <w:sz w:val="22"/>
          <w:szCs w:val="22"/>
          <w:lang w:val="ro-RO"/>
        </w:rPr>
        <w:t>f) buletine de verificări, măsurători, încercări, inclusiv pentru materialele importate;</w:t>
      </w:r>
    </w:p>
    <w:p w:rsidR="008738F1" w:rsidRPr="00F66CC9" w:rsidRDefault="008738F1" w:rsidP="008738F1">
      <w:pPr>
        <w:pStyle w:val="DefaultText2"/>
        <w:jc w:val="both"/>
        <w:rPr>
          <w:sz w:val="22"/>
          <w:szCs w:val="22"/>
          <w:lang w:val="ro-RO"/>
        </w:rPr>
      </w:pPr>
      <w:r w:rsidRPr="00F66CC9">
        <w:rPr>
          <w:sz w:val="22"/>
          <w:szCs w:val="22"/>
          <w:lang w:val="ro-RO"/>
        </w:rPr>
        <w:t xml:space="preserve">g) dosarul lucrării completat cu toate înregistrările declarate în PCCVI.  </w:t>
      </w:r>
    </w:p>
    <w:p w:rsidR="008738F1" w:rsidRPr="00F66CC9" w:rsidRDefault="00BF7455" w:rsidP="008738F1">
      <w:pPr>
        <w:pStyle w:val="BodyText"/>
        <w:ind w:left="57"/>
        <w:rPr>
          <w:rFonts w:ascii="Times New Roman" w:hAnsi="Times New Roman"/>
          <w:sz w:val="22"/>
          <w:szCs w:val="22"/>
        </w:rPr>
      </w:pPr>
      <w:r>
        <w:rPr>
          <w:rFonts w:ascii="Times New Roman" w:hAnsi="Times New Roman"/>
          <w:sz w:val="22"/>
          <w:szCs w:val="22"/>
        </w:rPr>
        <w:t>10.7.23.</w:t>
      </w:r>
      <w:r w:rsidR="008738F1" w:rsidRPr="00F66CC9">
        <w:rPr>
          <w:rFonts w:ascii="Times New Roman" w:hAnsi="Times New Roman"/>
          <w:sz w:val="22"/>
          <w:szCs w:val="22"/>
        </w:rPr>
        <w:t xml:space="preserve">  Dacă  executantul constituie (potrivit prevederilor legilor în vigoare) o asociere, un consorţiu sau o altă grupare de două sau mai multe persoane:</w:t>
      </w:r>
    </w:p>
    <w:p w:rsidR="008738F1" w:rsidRPr="00F66CC9" w:rsidRDefault="008738F1" w:rsidP="008738F1">
      <w:pPr>
        <w:numPr>
          <w:ilvl w:val="0"/>
          <w:numId w:val="5"/>
        </w:numPr>
        <w:spacing w:after="0" w:line="240" w:lineRule="auto"/>
        <w:jc w:val="both"/>
        <w:rPr>
          <w:rFonts w:ascii="Times New Roman" w:hAnsi="Times New Roman" w:cs="Times New Roman"/>
          <w:lang w:val="ro-RO"/>
        </w:rPr>
      </w:pPr>
      <w:r w:rsidRPr="00F66CC9">
        <w:rPr>
          <w:rFonts w:ascii="Times New Roman" w:hAnsi="Times New Roman" w:cs="Times New Roman"/>
          <w:lang w:val="ro-RO"/>
        </w:rPr>
        <w:t>aceste persoane vor fi considerate ca având obligaţii comune şi individuale faţă de achizitor pentru executarea contractului;</w:t>
      </w:r>
    </w:p>
    <w:p w:rsidR="008738F1" w:rsidRPr="00F66CC9" w:rsidRDefault="008738F1" w:rsidP="008738F1">
      <w:pPr>
        <w:numPr>
          <w:ilvl w:val="0"/>
          <w:numId w:val="5"/>
        </w:numPr>
        <w:spacing w:after="0" w:line="240" w:lineRule="auto"/>
        <w:jc w:val="both"/>
        <w:rPr>
          <w:rFonts w:ascii="Times New Roman" w:hAnsi="Times New Roman" w:cs="Times New Roman"/>
          <w:lang w:val="ro-RO"/>
        </w:rPr>
      </w:pPr>
      <w:r w:rsidRPr="00F66CC9">
        <w:rPr>
          <w:rFonts w:ascii="Times New Roman" w:hAnsi="Times New Roman" w:cs="Times New Roman"/>
          <w:lang w:val="ro-RO"/>
        </w:rPr>
        <w:t>aceste persoane vor notifica achizitorul cu privire la liderul lor care va avea autoritatea de executant pentru toţi membrii asocierii; şi</w:t>
      </w:r>
    </w:p>
    <w:p w:rsidR="008738F1" w:rsidRPr="00F66CC9" w:rsidRDefault="008738F1" w:rsidP="008738F1">
      <w:pPr>
        <w:numPr>
          <w:ilvl w:val="0"/>
          <w:numId w:val="5"/>
        </w:numPr>
        <w:spacing w:after="0" w:line="240" w:lineRule="auto"/>
        <w:jc w:val="both"/>
        <w:rPr>
          <w:rFonts w:ascii="Times New Roman" w:hAnsi="Times New Roman" w:cs="Times New Roman"/>
          <w:lang w:val="ro-RO"/>
        </w:rPr>
      </w:pPr>
      <w:r w:rsidRPr="00F66CC9">
        <w:rPr>
          <w:rFonts w:ascii="Times New Roman" w:hAnsi="Times New Roman" w:cs="Times New Roman"/>
          <w:lang w:val="ro-RO"/>
        </w:rPr>
        <w:t>executantul  nu îşi va modifica componenţa sau statutul legal fără aprobarea prealabilă a achizitorului</w:t>
      </w:r>
    </w:p>
    <w:p w:rsidR="008738F1" w:rsidRPr="00F66CC9" w:rsidRDefault="008738F1" w:rsidP="008738F1">
      <w:pPr>
        <w:pStyle w:val="DefaultText2"/>
        <w:jc w:val="both"/>
        <w:rPr>
          <w:b/>
          <w:sz w:val="22"/>
          <w:szCs w:val="22"/>
          <w:lang w:val="ro-RO"/>
        </w:rPr>
      </w:pPr>
    </w:p>
    <w:p w:rsidR="008738F1" w:rsidRPr="00F66CC9" w:rsidRDefault="008738F1" w:rsidP="008738F1">
      <w:pPr>
        <w:pStyle w:val="DefaultText2"/>
        <w:jc w:val="both"/>
        <w:rPr>
          <w:b/>
          <w:i/>
          <w:sz w:val="22"/>
          <w:szCs w:val="22"/>
          <w:lang w:val="ro-RO"/>
        </w:rPr>
      </w:pPr>
      <w:r w:rsidRPr="00F66CC9">
        <w:rPr>
          <w:b/>
          <w:i/>
          <w:sz w:val="22"/>
          <w:szCs w:val="22"/>
          <w:lang w:val="de-DE"/>
        </w:rPr>
        <w:t>Articolul</w:t>
      </w:r>
      <w:r w:rsidRPr="00F66CC9">
        <w:rPr>
          <w:b/>
          <w:i/>
          <w:sz w:val="22"/>
          <w:szCs w:val="22"/>
          <w:lang w:val="ro-RO"/>
        </w:rPr>
        <w:t xml:space="preserve">  11. Obligaţiile achizitorului</w:t>
      </w:r>
    </w:p>
    <w:p w:rsidR="008738F1" w:rsidRPr="00F66CC9" w:rsidRDefault="008738F1" w:rsidP="008738F1">
      <w:pPr>
        <w:pStyle w:val="DefaultText2"/>
        <w:jc w:val="both"/>
        <w:rPr>
          <w:sz w:val="22"/>
          <w:szCs w:val="22"/>
          <w:lang w:val="ro-RO"/>
        </w:rPr>
      </w:pPr>
      <w:r w:rsidRPr="00F66CC9">
        <w:rPr>
          <w:sz w:val="22"/>
          <w:szCs w:val="22"/>
          <w:lang w:val="ro-RO"/>
        </w:rPr>
        <w:t>11.1.  (1) Achizitorul are obligaţia de a pune la dispoziţia executantului, fără plată, dacă nu s-a convenit altfel, următoarele:</w:t>
      </w:r>
    </w:p>
    <w:p w:rsidR="008738F1" w:rsidRPr="00F66CC9" w:rsidRDefault="008738F1" w:rsidP="008738F1">
      <w:pPr>
        <w:pStyle w:val="DefaultText2"/>
        <w:numPr>
          <w:ilvl w:val="6"/>
          <w:numId w:val="4"/>
        </w:numPr>
        <w:ind w:left="0" w:firstLine="900"/>
        <w:jc w:val="both"/>
        <w:rPr>
          <w:sz w:val="22"/>
          <w:szCs w:val="22"/>
          <w:lang w:val="ro-RO"/>
        </w:rPr>
      </w:pPr>
      <w:r w:rsidRPr="00F66CC9">
        <w:rPr>
          <w:sz w:val="22"/>
          <w:szCs w:val="22"/>
          <w:lang w:val="ro-RO"/>
        </w:rPr>
        <w:t>amplasamentul lucrării, liber de orice sarcină;</w:t>
      </w:r>
    </w:p>
    <w:p w:rsidR="008738F1" w:rsidRPr="0037686D" w:rsidRDefault="008738F1" w:rsidP="008738F1">
      <w:pPr>
        <w:pStyle w:val="DefaultText2"/>
        <w:numPr>
          <w:ilvl w:val="6"/>
          <w:numId w:val="4"/>
        </w:numPr>
        <w:ind w:left="900" w:firstLine="0"/>
        <w:jc w:val="both"/>
        <w:rPr>
          <w:sz w:val="22"/>
          <w:szCs w:val="22"/>
          <w:lang w:val="es-ES"/>
        </w:rPr>
      </w:pPr>
      <w:r w:rsidRPr="0037686D">
        <w:rPr>
          <w:sz w:val="22"/>
          <w:szCs w:val="22"/>
          <w:lang w:val="es-ES"/>
        </w:rPr>
        <w:t>suprafeţele de teren necesare pentru depozitare şi pentru organizarea de şantier;</w:t>
      </w:r>
    </w:p>
    <w:p w:rsidR="008738F1" w:rsidRPr="0037686D" w:rsidRDefault="008738F1" w:rsidP="008738F1">
      <w:pPr>
        <w:pStyle w:val="DefaultText2"/>
        <w:numPr>
          <w:ilvl w:val="6"/>
          <w:numId w:val="4"/>
        </w:numPr>
        <w:ind w:left="0" w:firstLine="900"/>
        <w:jc w:val="both"/>
        <w:rPr>
          <w:sz w:val="22"/>
          <w:szCs w:val="22"/>
          <w:lang w:val="fr-FR"/>
        </w:rPr>
      </w:pPr>
      <w:r w:rsidRPr="0037686D">
        <w:rPr>
          <w:sz w:val="22"/>
          <w:szCs w:val="22"/>
          <w:lang w:val="fr-FR"/>
        </w:rPr>
        <w:t>căile de acces rutier</w:t>
      </w:r>
      <w:r w:rsidR="0037686D" w:rsidRPr="0037686D">
        <w:rPr>
          <w:sz w:val="22"/>
          <w:szCs w:val="22"/>
          <w:lang w:val="fr-FR"/>
        </w:rPr>
        <w:t> ;</w:t>
      </w:r>
    </w:p>
    <w:p w:rsidR="008738F1" w:rsidRPr="0037686D" w:rsidRDefault="0037686D" w:rsidP="008738F1">
      <w:pPr>
        <w:pStyle w:val="DefaultText2"/>
        <w:ind w:firstLine="720"/>
        <w:jc w:val="both"/>
        <w:rPr>
          <w:sz w:val="22"/>
          <w:szCs w:val="22"/>
          <w:lang w:val="es-ES"/>
        </w:rPr>
      </w:pPr>
      <w:r w:rsidRPr="0037686D">
        <w:rPr>
          <w:sz w:val="22"/>
          <w:szCs w:val="22"/>
          <w:lang w:val="es-ES"/>
        </w:rPr>
        <w:t xml:space="preserve"> </w:t>
      </w:r>
      <w:r w:rsidR="008738F1" w:rsidRPr="0037686D">
        <w:rPr>
          <w:sz w:val="22"/>
          <w:szCs w:val="22"/>
          <w:lang w:val="es-ES"/>
        </w:rPr>
        <w:t>(2) Costurile pentru consumul de utilităţi, precum şi cel al contoarelor sau al altor aparate de măsurat se suportă de către executant.</w:t>
      </w:r>
    </w:p>
    <w:p w:rsidR="008738F1" w:rsidRPr="00F66CC9" w:rsidRDefault="008738F1" w:rsidP="008738F1">
      <w:pPr>
        <w:pStyle w:val="DefaultText2"/>
        <w:jc w:val="both"/>
        <w:rPr>
          <w:b/>
          <w:sz w:val="22"/>
          <w:szCs w:val="22"/>
          <w:lang w:val="es-ES"/>
        </w:rPr>
      </w:pPr>
      <w:r w:rsidRPr="00F66CC9">
        <w:rPr>
          <w:sz w:val="22"/>
          <w:szCs w:val="22"/>
          <w:lang w:val="es-ES"/>
        </w:rPr>
        <w:t>11.</w:t>
      </w:r>
      <w:r w:rsidR="006E5672">
        <w:rPr>
          <w:sz w:val="22"/>
          <w:szCs w:val="22"/>
          <w:lang w:val="es-ES"/>
        </w:rPr>
        <w:t>2</w:t>
      </w:r>
      <w:r w:rsidRPr="00F66CC9">
        <w:rPr>
          <w:sz w:val="22"/>
          <w:szCs w:val="22"/>
          <w:lang w:val="es-ES"/>
        </w:rPr>
        <w:t>. Achizitorul este pe deplin responsabil de exactitatea documentelor şi a oricăror alte informaţii furnizate executantului, precum şi pentru dispoziţiile şi livrările sale.</w:t>
      </w:r>
    </w:p>
    <w:p w:rsidR="008738F1" w:rsidRPr="00F66CC9" w:rsidRDefault="008738F1" w:rsidP="008738F1">
      <w:pPr>
        <w:pStyle w:val="DefaultText2"/>
        <w:jc w:val="both"/>
        <w:rPr>
          <w:sz w:val="22"/>
          <w:szCs w:val="22"/>
          <w:lang w:val="es-ES"/>
        </w:rPr>
      </w:pPr>
      <w:r w:rsidRPr="00F66CC9">
        <w:rPr>
          <w:sz w:val="22"/>
          <w:szCs w:val="22"/>
          <w:lang w:val="es-ES"/>
        </w:rPr>
        <w:t>11.</w:t>
      </w:r>
      <w:r w:rsidR="006E5672">
        <w:rPr>
          <w:sz w:val="22"/>
          <w:szCs w:val="22"/>
          <w:lang w:val="es-ES"/>
        </w:rPr>
        <w:t>3.</w:t>
      </w:r>
      <w:r w:rsidRPr="00F66CC9">
        <w:rPr>
          <w:sz w:val="22"/>
          <w:szCs w:val="22"/>
          <w:lang w:val="es-ES"/>
        </w:rPr>
        <w:t xml:space="preserve">  Achizitorul are obligaţia de a examina şi măsura lucrările care devin ascunse </w:t>
      </w:r>
      <w:r w:rsidR="0037686D">
        <w:rPr>
          <w:sz w:val="22"/>
          <w:szCs w:val="22"/>
          <w:lang w:val="es-ES"/>
        </w:rPr>
        <w:t xml:space="preserve">imediat dupa ce acestea au fost realizate. </w:t>
      </w:r>
    </w:p>
    <w:p w:rsidR="008738F1" w:rsidRPr="00F66CC9" w:rsidRDefault="008738F1" w:rsidP="008738F1">
      <w:pPr>
        <w:pStyle w:val="DefaultText2"/>
        <w:jc w:val="both"/>
        <w:rPr>
          <w:b/>
          <w:i/>
          <w:sz w:val="22"/>
          <w:szCs w:val="22"/>
          <w:lang w:val="es-ES"/>
        </w:rPr>
      </w:pPr>
    </w:p>
    <w:p w:rsidR="008738F1" w:rsidRPr="00F66CC9" w:rsidRDefault="008738F1" w:rsidP="008738F1">
      <w:pPr>
        <w:pStyle w:val="DefaultText"/>
        <w:jc w:val="both"/>
        <w:rPr>
          <w:sz w:val="22"/>
          <w:szCs w:val="22"/>
          <w:lang w:val="es-ES"/>
        </w:rPr>
      </w:pPr>
      <w:r w:rsidRPr="00F66CC9">
        <w:rPr>
          <w:b/>
          <w:i/>
          <w:sz w:val="22"/>
          <w:szCs w:val="22"/>
          <w:lang w:val="de-DE"/>
        </w:rPr>
        <w:t>Articolul</w:t>
      </w:r>
      <w:r w:rsidRPr="00F66CC9">
        <w:rPr>
          <w:b/>
          <w:i/>
          <w:sz w:val="22"/>
          <w:szCs w:val="22"/>
          <w:lang w:val="it-IT"/>
        </w:rPr>
        <w:t xml:space="preserve">  </w:t>
      </w:r>
      <w:r w:rsidRPr="00F66CC9">
        <w:rPr>
          <w:b/>
          <w:i/>
          <w:sz w:val="22"/>
          <w:szCs w:val="22"/>
          <w:lang w:val="es-ES"/>
        </w:rPr>
        <w:t>12.</w:t>
      </w:r>
      <w:r w:rsidRPr="00F66CC9">
        <w:rPr>
          <w:b/>
          <w:sz w:val="22"/>
          <w:szCs w:val="22"/>
          <w:lang w:val="es-ES"/>
        </w:rPr>
        <w:t xml:space="preserve">  </w:t>
      </w:r>
      <w:r w:rsidRPr="00F66CC9">
        <w:rPr>
          <w:b/>
          <w:i/>
          <w:sz w:val="22"/>
          <w:szCs w:val="22"/>
          <w:lang w:val="es-ES"/>
        </w:rPr>
        <w:t xml:space="preserve">Sancţiuni pentru neîndeplinirea culpabilă a obligaţiilor </w:t>
      </w:r>
    </w:p>
    <w:p w:rsidR="008738F1" w:rsidRPr="00F66CC9" w:rsidRDefault="008738F1" w:rsidP="008738F1">
      <w:pPr>
        <w:pStyle w:val="DefaultText"/>
        <w:jc w:val="both"/>
        <w:rPr>
          <w:sz w:val="22"/>
          <w:szCs w:val="22"/>
          <w:lang w:val="es-ES"/>
        </w:rPr>
      </w:pPr>
    </w:p>
    <w:p w:rsidR="008738F1" w:rsidRPr="00F66CC9" w:rsidRDefault="008738F1" w:rsidP="008738F1">
      <w:pPr>
        <w:pStyle w:val="DefaultText"/>
        <w:jc w:val="both"/>
        <w:rPr>
          <w:sz w:val="22"/>
          <w:szCs w:val="22"/>
          <w:lang w:val="es-ES"/>
        </w:rPr>
      </w:pPr>
      <w:r w:rsidRPr="00F66CC9">
        <w:rPr>
          <w:sz w:val="22"/>
          <w:szCs w:val="22"/>
          <w:lang w:val="es-ES"/>
        </w:rPr>
        <w:t>12.1</w:t>
      </w:r>
      <w:r w:rsidRPr="00F66CC9">
        <w:rPr>
          <w:b/>
          <w:sz w:val="22"/>
          <w:szCs w:val="22"/>
          <w:lang w:val="es-ES"/>
        </w:rPr>
        <w:t xml:space="preserve"> </w:t>
      </w:r>
      <w:r w:rsidRPr="00F66CC9">
        <w:rPr>
          <w:sz w:val="22"/>
          <w:szCs w:val="22"/>
          <w:lang w:val="es-ES"/>
        </w:rPr>
        <w:t>-</w:t>
      </w:r>
      <w:r w:rsidRPr="00F66CC9">
        <w:rPr>
          <w:b/>
          <w:sz w:val="22"/>
          <w:szCs w:val="22"/>
          <w:lang w:val="es-ES"/>
        </w:rPr>
        <w:t xml:space="preserve"> </w:t>
      </w:r>
      <w:r w:rsidRPr="00F66CC9">
        <w:rPr>
          <w:sz w:val="22"/>
          <w:szCs w:val="22"/>
          <w:lang w:val="es-ES"/>
        </w:rPr>
        <w:t xml:space="preserve">În cazul în care, din vina sa exclusivă, executantul nu reuşeşte să-şi îndeplinească obligaţiile asumate prin contract, atunci achizitorul este îndreptăţit de a deduce din preţul contractului, ca penalităţi, o sumă echivalentă cu ……..% </w:t>
      </w:r>
      <w:r w:rsidR="00B618BD">
        <w:rPr>
          <w:sz w:val="22"/>
          <w:szCs w:val="22"/>
          <w:lang w:val="es-ES"/>
        </w:rPr>
        <w:t xml:space="preserve">/zi </w:t>
      </w:r>
      <w:r w:rsidRPr="00F66CC9">
        <w:rPr>
          <w:sz w:val="22"/>
          <w:szCs w:val="22"/>
          <w:lang w:val="es-ES"/>
        </w:rPr>
        <w:t>din preţul contractului pentru fiecare zi de întârziere până la îndeplinirea efectivă a obligaţiilor. .</w:t>
      </w:r>
    </w:p>
    <w:p w:rsidR="008738F1" w:rsidRPr="00F66CC9" w:rsidRDefault="008738F1" w:rsidP="008738F1">
      <w:pPr>
        <w:pStyle w:val="DefaultText"/>
        <w:jc w:val="both"/>
        <w:rPr>
          <w:ins w:id="4" w:author="Miruna_Bohaltea" w:date="2010-04-21T15:53:00Z"/>
          <w:sz w:val="22"/>
          <w:szCs w:val="22"/>
          <w:lang w:val="ro-RO"/>
        </w:rPr>
      </w:pPr>
      <w:r w:rsidRPr="00F66CC9">
        <w:rPr>
          <w:sz w:val="22"/>
          <w:szCs w:val="22"/>
          <w:lang w:val="ro-RO"/>
        </w:rPr>
        <w:t xml:space="preserve">12.2 </w:t>
      </w:r>
      <w:r w:rsidRPr="00F66CC9">
        <w:rPr>
          <w:b/>
          <w:sz w:val="22"/>
          <w:szCs w:val="22"/>
          <w:lang w:val="ro-RO"/>
        </w:rPr>
        <w:t>-</w:t>
      </w:r>
      <w:r w:rsidRPr="00F66CC9">
        <w:rPr>
          <w:sz w:val="22"/>
          <w:szCs w:val="22"/>
          <w:lang w:val="ro-RO"/>
        </w:rPr>
        <w:t xml:space="preserve"> În cazul în care achizitorul nu onorează facturile în termen de </w:t>
      </w:r>
      <w:r w:rsidR="00B618BD">
        <w:rPr>
          <w:sz w:val="22"/>
          <w:szCs w:val="22"/>
          <w:lang w:val="ro-RO"/>
        </w:rPr>
        <w:t>6 luni</w:t>
      </w:r>
      <w:r w:rsidRPr="00F66CC9">
        <w:rPr>
          <w:sz w:val="22"/>
          <w:szCs w:val="22"/>
          <w:lang w:val="ro-RO"/>
        </w:rPr>
        <w:t xml:space="preserve"> de la expirarea perioadei convenite, atunci acesta are obligaţia de a plăti, ca penalităţi, o sumă echivalentă cu </w:t>
      </w:r>
      <w:r w:rsidRPr="00F66CC9">
        <w:rPr>
          <w:sz w:val="22"/>
          <w:szCs w:val="22"/>
          <w:lang w:val="es-ES"/>
        </w:rPr>
        <w:t>……..%</w:t>
      </w:r>
      <w:r w:rsidR="00B618BD">
        <w:rPr>
          <w:sz w:val="22"/>
          <w:szCs w:val="22"/>
          <w:lang w:val="es-ES"/>
        </w:rPr>
        <w:t>/zi</w:t>
      </w:r>
      <w:r w:rsidRPr="00F66CC9">
        <w:rPr>
          <w:sz w:val="22"/>
          <w:szCs w:val="22"/>
          <w:lang w:val="es-ES"/>
        </w:rPr>
        <w:t xml:space="preserve"> din plata neefectuată  pentru fiecare zi de întârziere, până la îndeplinirea efectivă a obligaţiilor. </w:t>
      </w:r>
      <w:r w:rsidRPr="00F66CC9">
        <w:rPr>
          <w:sz w:val="22"/>
          <w:szCs w:val="22"/>
          <w:lang w:val="ro-RO"/>
        </w:rPr>
        <w:t>.</w:t>
      </w:r>
    </w:p>
    <w:p w:rsidR="008738F1" w:rsidRPr="00F66CC9" w:rsidRDefault="008738F1" w:rsidP="008738F1">
      <w:pPr>
        <w:pStyle w:val="DefaultText"/>
        <w:rPr>
          <w:sz w:val="22"/>
          <w:szCs w:val="22"/>
          <w:lang w:val="es-ES"/>
        </w:rPr>
      </w:pPr>
      <w:r w:rsidRPr="00F66CC9">
        <w:rPr>
          <w:sz w:val="22"/>
          <w:szCs w:val="22"/>
          <w:lang w:val="es-ES"/>
        </w:rPr>
        <w:t>12.3</w:t>
      </w:r>
      <w:r w:rsidRPr="00F66CC9">
        <w:rPr>
          <w:b/>
          <w:sz w:val="22"/>
          <w:szCs w:val="22"/>
          <w:lang w:val="es-ES"/>
        </w:rPr>
        <w:t>.</w:t>
      </w:r>
      <w:r w:rsidRPr="00F66CC9">
        <w:rPr>
          <w:sz w:val="22"/>
          <w:szCs w:val="22"/>
          <w:lang w:val="es-ES"/>
        </w:rPr>
        <w:t xml:space="preserve"> - Penalitatile datorate curg de drept din data </w:t>
      </w:r>
      <w:r w:rsidR="00B618BD">
        <w:rPr>
          <w:sz w:val="22"/>
          <w:szCs w:val="22"/>
          <w:lang w:val="es-ES"/>
        </w:rPr>
        <w:t xml:space="preserve">notificarii a </w:t>
      </w:r>
      <w:r w:rsidRPr="00F66CC9">
        <w:rPr>
          <w:sz w:val="22"/>
          <w:szCs w:val="22"/>
          <w:lang w:val="es-ES"/>
        </w:rPr>
        <w:t>obligaţiilor asumate conform prezentului contract.</w:t>
      </w:r>
    </w:p>
    <w:p w:rsidR="008738F1" w:rsidRPr="00F66CC9" w:rsidRDefault="008738F1" w:rsidP="008738F1">
      <w:pPr>
        <w:pStyle w:val="DefaultText"/>
        <w:jc w:val="both"/>
        <w:rPr>
          <w:b/>
          <w:sz w:val="22"/>
          <w:szCs w:val="22"/>
          <w:lang w:val="ro-RO"/>
        </w:rPr>
      </w:pPr>
      <w:r w:rsidRPr="00F66CC9">
        <w:rPr>
          <w:sz w:val="22"/>
          <w:szCs w:val="22"/>
          <w:lang w:val="ro-RO"/>
        </w:rPr>
        <w:t>12.</w:t>
      </w:r>
      <w:r w:rsidR="006E5672">
        <w:rPr>
          <w:sz w:val="22"/>
          <w:szCs w:val="22"/>
          <w:lang w:val="ro-RO"/>
        </w:rPr>
        <w:t>4</w:t>
      </w:r>
      <w:r w:rsidRPr="00F66CC9">
        <w:rPr>
          <w:sz w:val="22"/>
          <w:szCs w:val="22"/>
          <w:lang w:val="ro-RO"/>
        </w:rPr>
        <w:t>. -</w:t>
      </w:r>
      <w:r w:rsidRPr="00F66CC9">
        <w:rPr>
          <w:b/>
          <w:sz w:val="22"/>
          <w:szCs w:val="22"/>
          <w:lang w:val="ro-RO"/>
        </w:rPr>
        <w:t xml:space="preserve"> </w:t>
      </w:r>
      <w:r w:rsidRPr="00F66CC9">
        <w:rPr>
          <w:noProof w:val="0"/>
          <w:sz w:val="22"/>
          <w:szCs w:val="22"/>
          <w:lang w:val="ro-RO"/>
        </w:rPr>
        <w:t xml:space="preserve">Nerespectarea de către părţi a obligaţiilor prevăzute  în prezentul contract dă dreptul părţii lezate să considere contractul reziliat de plin drept fără nicio altă formalitate şi fără nicio altă procedură judiciară sau extrajudiciară.  Prezentul pact comisoriu de grad IV îşi produce efectele de la data scadenţei obligaţiilor neefectuate. </w:t>
      </w:r>
    </w:p>
    <w:p w:rsidR="008738F1" w:rsidRPr="00F66CC9" w:rsidRDefault="008738F1" w:rsidP="008738F1">
      <w:pPr>
        <w:pStyle w:val="DefaultText"/>
        <w:jc w:val="both"/>
        <w:rPr>
          <w:sz w:val="22"/>
          <w:szCs w:val="22"/>
          <w:lang w:val="it-IT"/>
        </w:rPr>
      </w:pPr>
      <w:r w:rsidRPr="00F66CC9">
        <w:rPr>
          <w:sz w:val="22"/>
          <w:szCs w:val="22"/>
          <w:lang w:val="ro-RO"/>
        </w:rPr>
        <w:t>12.</w:t>
      </w:r>
      <w:r w:rsidR="006E5672">
        <w:rPr>
          <w:sz w:val="22"/>
          <w:szCs w:val="22"/>
          <w:lang w:val="ro-RO"/>
        </w:rPr>
        <w:t>5.</w:t>
      </w:r>
      <w:r w:rsidRPr="00F66CC9">
        <w:rPr>
          <w:sz w:val="22"/>
          <w:szCs w:val="22"/>
          <w:lang w:val="ro-RO"/>
        </w:rPr>
        <w:t xml:space="preserve"> - Achizitorul îşi rezervă dreptul de a renunţa oricând la contract, printr-o notificare scrisă adresată executantului, fără nici o compensaţie, de la deschiderea falimentului impotriva acestuia în condiţiile privind procedura insolvenţei, cu modificările şi completările ulterioare, cu condiţia ca această renunţare să nu prejudicieze sau să afecteze dreptul la acţiune sau despăgubire pentru executant. </w:t>
      </w:r>
      <w:r w:rsidRPr="00F66CC9">
        <w:rPr>
          <w:sz w:val="22"/>
          <w:szCs w:val="22"/>
          <w:lang w:val="it-IT"/>
        </w:rPr>
        <w:t>În acest caz, acesta are dreptul de a pretinde numai plata corespunzătoare pentru partea din contract îndeplinită până la data denunţării unilaterale a contractului.</w:t>
      </w:r>
    </w:p>
    <w:p w:rsidR="008738F1" w:rsidRPr="00F66CC9" w:rsidRDefault="008738F1" w:rsidP="008738F1">
      <w:pPr>
        <w:pStyle w:val="DefaultText"/>
        <w:jc w:val="both"/>
        <w:rPr>
          <w:b/>
          <w:sz w:val="22"/>
          <w:szCs w:val="22"/>
          <w:lang w:val="it-IT"/>
        </w:rPr>
      </w:pPr>
    </w:p>
    <w:p w:rsidR="008738F1" w:rsidRPr="00F66CC9" w:rsidRDefault="008738F1" w:rsidP="008738F1">
      <w:pPr>
        <w:pStyle w:val="DefaultText2"/>
        <w:jc w:val="center"/>
        <w:rPr>
          <w:b/>
          <w:i/>
          <w:sz w:val="22"/>
          <w:szCs w:val="22"/>
          <w:lang w:val="ro-RO"/>
        </w:rPr>
      </w:pPr>
      <w:r w:rsidRPr="00F66CC9">
        <w:rPr>
          <w:b/>
          <w:i/>
          <w:sz w:val="22"/>
          <w:szCs w:val="22"/>
          <w:lang w:val="ro-RO"/>
        </w:rPr>
        <w:t>Clauze specifice</w:t>
      </w:r>
    </w:p>
    <w:p w:rsidR="008738F1" w:rsidRPr="00F66CC9" w:rsidRDefault="008738F1" w:rsidP="008738F1">
      <w:pPr>
        <w:pStyle w:val="DefaultText2"/>
        <w:jc w:val="both"/>
        <w:rPr>
          <w:b/>
          <w:sz w:val="22"/>
          <w:szCs w:val="22"/>
          <w:lang w:val="ro-RO"/>
        </w:rPr>
      </w:pPr>
    </w:p>
    <w:p w:rsidR="008738F1" w:rsidRPr="001B4565" w:rsidRDefault="008738F1" w:rsidP="008738F1">
      <w:pPr>
        <w:pStyle w:val="DefaultText2"/>
        <w:jc w:val="both"/>
        <w:rPr>
          <w:b/>
          <w:i/>
          <w:sz w:val="22"/>
          <w:szCs w:val="22"/>
          <w:lang w:val="ro-RO"/>
        </w:rPr>
      </w:pPr>
      <w:r w:rsidRPr="001B4565">
        <w:rPr>
          <w:b/>
          <w:i/>
          <w:sz w:val="22"/>
          <w:szCs w:val="22"/>
          <w:lang w:val="ro-RO"/>
        </w:rPr>
        <w:t>13. Garanţia de bună execuţie a contractului</w:t>
      </w:r>
    </w:p>
    <w:p w:rsidR="00BC5201" w:rsidRPr="001B4565" w:rsidRDefault="008738F1" w:rsidP="00BC5201">
      <w:pPr>
        <w:autoSpaceDE w:val="0"/>
        <w:autoSpaceDN w:val="0"/>
        <w:adjustRightInd w:val="0"/>
        <w:spacing w:after="0" w:line="240" w:lineRule="auto"/>
        <w:rPr>
          <w:rFonts w:ascii="Times New Roman" w:hAnsi="Times New Roman" w:cs="Times New Roman"/>
        </w:rPr>
      </w:pPr>
      <w:r w:rsidRPr="001B4565">
        <w:rPr>
          <w:rFonts w:ascii="Times New Roman" w:hAnsi="Times New Roman" w:cs="Times New Roman"/>
          <w:lang w:val="ro-RO"/>
        </w:rPr>
        <w:t xml:space="preserve">13.1  </w:t>
      </w:r>
      <w:r w:rsidR="00BC5201" w:rsidRPr="001B4565">
        <w:rPr>
          <w:rFonts w:ascii="Times New Roman" w:hAnsi="Times New Roman" w:cs="Times New Roman"/>
          <w:lang w:val="ro-RO"/>
        </w:rPr>
        <w:t xml:space="preserve">Executantul se obligă să constituie garanţia de bună execuţie a contractului </w:t>
      </w:r>
      <w:r w:rsidR="002F1500">
        <w:rPr>
          <w:rFonts w:ascii="Times New Roman" w:hAnsi="Times New Roman" w:cs="Times New Roman"/>
          <w:lang w:val="ro-RO"/>
        </w:rPr>
        <w:t xml:space="preserve">fara TVA </w:t>
      </w:r>
      <w:r w:rsidR="00BC5201" w:rsidRPr="001B4565">
        <w:rPr>
          <w:rFonts w:ascii="Times New Roman" w:hAnsi="Times New Roman" w:cs="Times New Roman"/>
          <w:lang w:val="ro-RO"/>
        </w:rPr>
        <w:t>în cuantum de 5%. G</w:t>
      </w:r>
      <w:r w:rsidR="00BC5201" w:rsidRPr="001B4565">
        <w:rPr>
          <w:rFonts w:ascii="Times New Roman" w:hAnsi="Times New Roman" w:cs="Times New Roman"/>
        </w:rPr>
        <w:t xml:space="preserve">aranţia de buna execuţie se constituie prin reţineri succesive din sumele datorate pentru facturi parţiale. Executantul are obligaţia de a deschide un cont la dispoziţia autorităţii contractante, la o banca agreată de ambele părţi. Suma iniţială care se depune de către contractant în contul astfel deschis nu trebuie sa fie mai mica de 0,5% </w:t>
      </w:r>
      <w:r w:rsidR="00BC5201" w:rsidRPr="001B4565">
        <w:rPr>
          <w:rFonts w:ascii="Times New Roman" w:hAnsi="Times New Roman" w:cs="Times New Roman"/>
        </w:rPr>
        <w:lastRenderedPageBreak/>
        <w:t>din preţul contractului. Pe parcursul îndeplinirii contractului, autoritatea contractantă urmează sa alimenteze acest cont prin reţineri succesive din sumele datorate şi cuvenite contractantului pana la concurenta sumei stabilite drept garanţie de buna execuţie în documentaţia de atribuire. Autoritatea contractantă va dispune ca banca sa înştiinţeze contractantul despre vărsământul efectuat, precum şi despre destinaţia lui. Contul astfel deschis este purtător de dobânda în favoarea contractantului.</w:t>
      </w:r>
    </w:p>
    <w:p w:rsidR="008738F1" w:rsidRPr="00F66CC9" w:rsidRDefault="008738F1" w:rsidP="008738F1">
      <w:pPr>
        <w:pStyle w:val="DefaultText1"/>
        <w:jc w:val="both"/>
        <w:rPr>
          <w:b/>
          <w:sz w:val="22"/>
          <w:szCs w:val="22"/>
          <w:lang w:val="pt-BR"/>
        </w:rPr>
      </w:pPr>
      <w:r w:rsidRPr="00F66CC9">
        <w:rPr>
          <w:sz w:val="22"/>
          <w:szCs w:val="22"/>
          <w:lang w:val="pt-BR"/>
        </w:rPr>
        <w:t>13.</w:t>
      </w:r>
      <w:r w:rsidR="00EF5E32">
        <w:rPr>
          <w:sz w:val="22"/>
          <w:szCs w:val="22"/>
          <w:lang w:val="pt-BR"/>
        </w:rPr>
        <w:t>2</w:t>
      </w:r>
      <w:r w:rsidRPr="00F66CC9">
        <w:rPr>
          <w:sz w:val="22"/>
          <w:szCs w:val="22"/>
          <w:lang w:val="pt-BR"/>
        </w:rPr>
        <w:t xml:space="preserve"> - Achizitorul se obligă să elibereze garanţia pentru participare şi să emită ordinul de începere a contractului numai după ce executantul a făcut dovada constituirii garanţiei de bună execuţie</w:t>
      </w:r>
      <w:r w:rsidRPr="00F66CC9">
        <w:rPr>
          <w:b/>
          <w:sz w:val="22"/>
          <w:szCs w:val="22"/>
          <w:lang w:val="pt-BR"/>
        </w:rPr>
        <w:t>.</w:t>
      </w:r>
    </w:p>
    <w:p w:rsidR="008738F1" w:rsidRPr="00F66CC9" w:rsidRDefault="00EF5E32" w:rsidP="008738F1">
      <w:pPr>
        <w:pStyle w:val="DefaultText"/>
        <w:jc w:val="both"/>
        <w:rPr>
          <w:sz w:val="22"/>
          <w:szCs w:val="22"/>
          <w:lang w:val="pt-BR"/>
        </w:rPr>
      </w:pPr>
      <w:r>
        <w:rPr>
          <w:sz w:val="22"/>
          <w:szCs w:val="22"/>
          <w:lang w:val="pt-BR"/>
        </w:rPr>
        <w:t>13.3</w:t>
      </w:r>
      <w:r w:rsidR="008738F1" w:rsidRPr="00F66CC9">
        <w:rPr>
          <w:sz w:val="22"/>
          <w:szCs w:val="22"/>
          <w:lang w:val="pt-BR"/>
        </w:rPr>
        <w:t xml:space="preserve"> -  Achizitorul are dreptul de a emite pretenţii asupra garanţiei de bună execuţie, în limita prejudiciului creat, dacă executantul nu îşi execută, execută cu întârziere sau execută necorespunzător obligaţiile asumate prin prezentul contract. Anterior emiterii unei pretenţii asupra garanţiei de bună execuţie, achizitorul are obligaţia de a notifica acest lucru executantului, precizând totodată obligaţiile care nu au fost respectate.   </w:t>
      </w:r>
    </w:p>
    <w:p w:rsidR="008738F1" w:rsidRPr="00F66CC9" w:rsidRDefault="00EF5E32" w:rsidP="008738F1">
      <w:pPr>
        <w:spacing w:after="0" w:line="240" w:lineRule="auto"/>
        <w:rPr>
          <w:rFonts w:ascii="Times New Roman" w:hAnsi="Times New Roman" w:cs="Times New Roman"/>
          <w:iCs/>
          <w:color w:val="000000"/>
          <w:lang w:val="es-ES"/>
        </w:rPr>
      </w:pPr>
      <w:r>
        <w:rPr>
          <w:rFonts w:ascii="Times New Roman" w:hAnsi="Times New Roman" w:cs="Times New Roman"/>
          <w:lang w:val="pt-BR"/>
        </w:rPr>
        <w:t>13.4</w:t>
      </w:r>
      <w:r w:rsidR="008738F1" w:rsidRPr="00F66CC9">
        <w:rPr>
          <w:rFonts w:ascii="Times New Roman" w:hAnsi="Times New Roman" w:cs="Times New Roman"/>
          <w:lang w:val="pt-BR"/>
        </w:rPr>
        <w:t xml:space="preserve"> – Achizitorul se obligă să restituie garanţia de bună execuţie  după cum urmează:</w:t>
      </w:r>
    </w:p>
    <w:p w:rsidR="008738F1" w:rsidRPr="00F66CC9" w:rsidRDefault="008738F1" w:rsidP="008738F1">
      <w:pPr>
        <w:pStyle w:val="DefaultText"/>
        <w:jc w:val="both"/>
        <w:rPr>
          <w:sz w:val="22"/>
          <w:szCs w:val="22"/>
          <w:lang w:val="pt-BR"/>
        </w:rPr>
      </w:pPr>
      <w:r w:rsidRPr="00F66CC9">
        <w:rPr>
          <w:sz w:val="22"/>
          <w:szCs w:val="22"/>
          <w:lang w:val="pt-BR"/>
        </w:rPr>
        <w:t xml:space="preserve">    a) 70% din valoarea garanţiei, în termen de 14 zile de la data încheierii procesului-verbal de recepţie la terminarea lucrărilor, dacă nu a ridicat pana la acea data pretenţii asupra ei, iar riscul pentru vicii ascunse este minim;</w:t>
      </w:r>
    </w:p>
    <w:p w:rsidR="008738F1" w:rsidRPr="00F66CC9" w:rsidRDefault="008738F1" w:rsidP="008738F1">
      <w:pPr>
        <w:pStyle w:val="DefaultText"/>
        <w:jc w:val="both"/>
        <w:rPr>
          <w:sz w:val="22"/>
          <w:szCs w:val="22"/>
          <w:lang w:val="pt-BR"/>
        </w:rPr>
      </w:pPr>
      <w:r w:rsidRPr="00F66CC9">
        <w:rPr>
          <w:sz w:val="22"/>
          <w:szCs w:val="22"/>
          <w:lang w:val="pt-BR"/>
        </w:rPr>
        <w:t xml:space="preserve">    b) restul de 30% din valoarea garanţiei, la expirarea perioadei de garanţie a lucrărilor executate, pe baza procesului-verbal de recepţie finala.</w:t>
      </w:r>
    </w:p>
    <w:p w:rsidR="008738F1" w:rsidRPr="00F66CC9" w:rsidRDefault="008738F1" w:rsidP="008738F1">
      <w:pPr>
        <w:pStyle w:val="DefaultText"/>
        <w:ind w:firstLine="720"/>
        <w:jc w:val="both"/>
        <w:rPr>
          <w:sz w:val="22"/>
          <w:szCs w:val="22"/>
          <w:lang w:val="pt-BR"/>
        </w:rPr>
      </w:pPr>
      <w:r w:rsidRPr="00F66CC9">
        <w:rPr>
          <w:sz w:val="22"/>
          <w:szCs w:val="22"/>
          <w:lang w:val="pt-BR"/>
        </w:rPr>
        <w:t>Procesele-verbale de recepţie finala pot fi întocmite şi pentru părţi din lucrare, dacă acestea sunt distincte din punct de vedere fizic şi funcţional.</w:t>
      </w:r>
    </w:p>
    <w:p w:rsidR="008738F1" w:rsidRPr="00F66CC9" w:rsidRDefault="00EF5E32" w:rsidP="008738F1">
      <w:pPr>
        <w:pStyle w:val="DefaultText"/>
        <w:jc w:val="both"/>
        <w:rPr>
          <w:b/>
          <w:sz w:val="22"/>
          <w:szCs w:val="22"/>
          <w:lang w:val="pt-BR"/>
        </w:rPr>
      </w:pPr>
      <w:r>
        <w:rPr>
          <w:sz w:val="22"/>
          <w:szCs w:val="22"/>
          <w:lang w:val="pt-BR"/>
        </w:rPr>
        <w:t>13.5</w:t>
      </w:r>
      <w:r w:rsidR="008738F1" w:rsidRPr="00F66CC9">
        <w:rPr>
          <w:sz w:val="22"/>
          <w:szCs w:val="22"/>
          <w:lang w:val="pt-BR"/>
        </w:rPr>
        <w:t xml:space="preserve"> - Garanţia tehnică este distinctă de garanţia de bună execuţie a contractului.</w:t>
      </w:r>
    </w:p>
    <w:p w:rsidR="008738F1" w:rsidRPr="00F66CC9" w:rsidRDefault="008738F1" w:rsidP="008738F1">
      <w:pPr>
        <w:pStyle w:val="DefaultText"/>
        <w:jc w:val="both"/>
        <w:rPr>
          <w:sz w:val="22"/>
          <w:szCs w:val="22"/>
          <w:lang w:val="pt-BR"/>
        </w:rPr>
      </w:pPr>
    </w:p>
    <w:p w:rsidR="008738F1" w:rsidRPr="00F66CC9" w:rsidRDefault="008738F1" w:rsidP="008738F1">
      <w:pPr>
        <w:pStyle w:val="DefaultText2"/>
        <w:jc w:val="both"/>
        <w:rPr>
          <w:b/>
          <w:sz w:val="22"/>
          <w:szCs w:val="22"/>
          <w:lang w:val="pt-BR"/>
        </w:rPr>
      </w:pPr>
      <w:r w:rsidRPr="00F66CC9">
        <w:rPr>
          <w:b/>
          <w:sz w:val="22"/>
          <w:szCs w:val="22"/>
          <w:lang w:val="pt-BR"/>
        </w:rPr>
        <w:t xml:space="preserve">14. Proiectarea. </w:t>
      </w:r>
    </w:p>
    <w:p w:rsidR="008738F1" w:rsidRPr="00F66CC9" w:rsidRDefault="008738F1" w:rsidP="008738F1">
      <w:pPr>
        <w:pStyle w:val="DefaultText2"/>
        <w:jc w:val="both"/>
        <w:rPr>
          <w:sz w:val="22"/>
          <w:szCs w:val="22"/>
          <w:lang w:val="ro-RO"/>
        </w:rPr>
      </w:pPr>
      <w:r w:rsidRPr="00F66CC9">
        <w:rPr>
          <w:sz w:val="22"/>
          <w:szCs w:val="22"/>
          <w:lang w:val="pt-BR"/>
        </w:rPr>
        <w:t xml:space="preserve">14.1. Executantul are obligaţia de a începe prestarea serviciile pentru elaborarea documenaţiei tehnico-economice aferente( proiect pentru autorizaţia de construcţie + proiect tehnic, detalii de execuţie) </w:t>
      </w:r>
      <w:r w:rsidR="000530CA">
        <w:rPr>
          <w:sz w:val="22"/>
          <w:szCs w:val="22"/>
          <w:lang w:val="pt-BR"/>
        </w:rPr>
        <w:t>pentru obiectivul “</w:t>
      </w:r>
      <w:r w:rsidR="000530CA">
        <w:rPr>
          <w:sz w:val="22"/>
          <w:szCs w:val="22"/>
          <w:lang w:val="it-IT"/>
        </w:rPr>
        <w:t xml:space="preserve">Proiectarea si construirea unui bloc de locuinte sociale in cartierul de blocuri Stefan cel Mare din municipiul Sacele, jud. Brasov” </w:t>
      </w:r>
      <w:r w:rsidRPr="00F66CC9">
        <w:rPr>
          <w:sz w:val="22"/>
          <w:szCs w:val="22"/>
          <w:lang w:val="pt-BR"/>
        </w:rPr>
        <w:t xml:space="preserve">în termen de </w:t>
      </w:r>
      <w:r w:rsidR="000530CA">
        <w:rPr>
          <w:sz w:val="22"/>
          <w:szCs w:val="22"/>
          <w:lang w:val="pt-BR"/>
        </w:rPr>
        <w:t xml:space="preserve">1 (una) </w:t>
      </w:r>
      <w:r w:rsidRPr="00F66CC9">
        <w:rPr>
          <w:sz w:val="22"/>
          <w:szCs w:val="22"/>
          <w:lang w:val="pt-BR"/>
        </w:rPr>
        <w:t>zile de la constituirea garanţiei de bună execuţie.</w:t>
      </w:r>
    </w:p>
    <w:p w:rsidR="008738F1" w:rsidRPr="00F66CC9" w:rsidRDefault="008738F1" w:rsidP="008738F1">
      <w:pPr>
        <w:pStyle w:val="DefaultText"/>
        <w:jc w:val="both"/>
        <w:rPr>
          <w:sz w:val="22"/>
          <w:szCs w:val="22"/>
          <w:lang w:val="pt-BR"/>
        </w:rPr>
      </w:pPr>
      <w:r w:rsidRPr="00F66CC9">
        <w:rPr>
          <w:sz w:val="22"/>
          <w:szCs w:val="22"/>
          <w:lang w:val="pt-BR"/>
        </w:rPr>
        <w:t>14.</w:t>
      </w:r>
      <w:r w:rsidR="0063584E">
        <w:rPr>
          <w:sz w:val="22"/>
          <w:szCs w:val="22"/>
          <w:lang w:val="pt-BR"/>
        </w:rPr>
        <w:t>2</w:t>
      </w:r>
      <w:r w:rsidRPr="00F66CC9">
        <w:rPr>
          <w:sz w:val="22"/>
          <w:szCs w:val="22"/>
          <w:lang w:val="pt-BR"/>
        </w:rPr>
        <w:t xml:space="preserve"> - (1) Serviciile prestate în baza contractului sau, dacă este cazul, oricare fază a acestora prevăzută a fi terminată în perioadă stabilită în graficul de execuţie a contractului, trebuie finalizate în termenul convenit de părţi, termen care se calculează de la data începerii prestării serviciilor.</w:t>
      </w:r>
    </w:p>
    <w:p w:rsidR="008738F1" w:rsidRPr="00F66CC9" w:rsidRDefault="008738F1" w:rsidP="008738F1">
      <w:pPr>
        <w:pStyle w:val="DefaultText"/>
        <w:ind w:firstLine="720"/>
        <w:jc w:val="both"/>
        <w:rPr>
          <w:sz w:val="22"/>
          <w:szCs w:val="22"/>
          <w:lang w:val="it-IT"/>
        </w:rPr>
      </w:pPr>
      <w:r w:rsidRPr="00F66CC9">
        <w:rPr>
          <w:sz w:val="22"/>
          <w:szCs w:val="22"/>
          <w:lang w:val="it-IT"/>
        </w:rPr>
        <w:t xml:space="preserve">(2) În cazul în care: </w:t>
      </w:r>
    </w:p>
    <w:p w:rsidR="008738F1" w:rsidRPr="00F66CC9" w:rsidRDefault="008738F1" w:rsidP="008738F1">
      <w:pPr>
        <w:pStyle w:val="DefaultText"/>
        <w:ind w:left="900"/>
        <w:jc w:val="both"/>
        <w:rPr>
          <w:sz w:val="22"/>
          <w:szCs w:val="22"/>
          <w:lang w:val="fr-FR"/>
        </w:rPr>
      </w:pPr>
      <w:r w:rsidRPr="00F66CC9">
        <w:rPr>
          <w:sz w:val="22"/>
          <w:szCs w:val="22"/>
          <w:lang w:val="fr-FR"/>
        </w:rPr>
        <w:t>a)orice motive de întârziere, ce nu se datorează  executantului, sau</w:t>
      </w:r>
    </w:p>
    <w:p w:rsidR="008738F1" w:rsidRPr="00F66CC9" w:rsidRDefault="008738F1" w:rsidP="008738F1">
      <w:pPr>
        <w:pStyle w:val="DefaultText"/>
        <w:ind w:left="900"/>
        <w:jc w:val="both"/>
        <w:rPr>
          <w:sz w:val="22"/>
          <w:szCs w:val="22"/>
          <w:lang w:val="fr-FR"/>
        </w:rPr>
      </w:pPr>
      <w:r w:rsidRPr="00F66CC9">
        <w:rPr>
          <w:sz w:val="22"/>
          <w:szCs w:val="22"/>
          <w:lang w:val="fr-FR"/>
        </w:rPr>
        <w:t>b) alte circumstanţe neobişnuite susceptibile de a surveni, altfel decât prin încălcarea contractului de către executant,</w:t>
      </w:r>
    </w:p>
    <w:p w:rsidR="008738F1" w:rsidRPr="00F66CC9" w:rsidRDefault="008738F1" w:rsidP="008738F1">
      <w:pPr>
        <w:pStyle w:val="DefaultText"/>
        <w:jc w:val="both"/>
        <w:rPr>
          <w:sz w:val="22"/>
          <w:szCs w:val="22"/>
          <w:lang w:val="fr-FR"/>
        </w:rPr>
      </w:pPr>
      <w:r w:rsidRPr="00F66CC9">
        <w:rPr>
          <w:sz w:val="22"/>
          <w:szCs w:val="22"/>
          <w:lang w:val="fr-FR"/>
        </w:rPr>
        <w:t xml:space="preserve">îl îndreptăţesc de a solicita prelungirea perioadei de prestare a serviciilor sau a oricărei faze a acestora, atunci părţile vor revizui, de comun acord, perioada de prestare şi vor semna un act adiţional. </w:t>
      </w:r>
    </w:p>
    <w:p w:rsidR="008738F1" w:rsidRPr="00F66CC9" w:rsidRDefault="008738F1" w:rsidP="008738F1">
      <w:pPr>
        <w:pStyle w:val="DefaultText"/>
        <w:jc w:val="both"/>
        <w:rPr>
          <w:sz w:val="22"/>
          <w:szCs w:val="22"/>
          <w:lang w:val="fr-FR"/>
        </w:rPr>
      </w:pPr>
      <w:r w:rsidRPr="00F66CC9">
        <w:rPr>
          <w:sz w:val="22"/>
          <w:szCs w:val="22"/>
          <w:lang w:val="fr-FR"/>
        </w:rPr>
        <w:t>14.</w:t>
      </w:r>
      <w:r w:rsidR="0063584E">
        <w:rPr>
          <w:sz w:val="22"/>
          <w:szCs w:val="22"/>
          <w:lang w:val="fr-FR"/>
        </w:rPr>
        <w:t>3</w:t>
      </w:r>
      <w:r w:rsidRPr="00F66CC9">
        <w:rPr>
          <w:sz w:val="22"/>
          <w:szCs w:val="22"/>
          <w:lang w:val="fr-FR"/>
        </w:rPr>
        <w:t xml:space="preserve"> - Dacă pe parcursul îndeplinirii contractului e</w:t>
      </w:r>
      <w:r w:rsidR="00D03968">
        <w:rPr>
          <w:sz w:val="22"/>
          <w:szCs w:val="22"/>
          <w:lang w:val="fr-FR"/>
        </w:rPr>
        <w:t>xecutantul nu respectă graficul</w:t>
      </w:r>
      <w:r w:rsidRPr="00F66CC9">
        <w:rPr>
          <w:sz w:val="22"/>
          <w:szCs w:val="22"/>
          <w:lang w:val="fr-FR"/>
        </w:rPr>
        <w:t>, acesta are obligaţia de a notifica în timp util, achizitorul. Modificarea datei/perioadelor de execuţie asuma</w:t>
      </w:r>
      <w:r w:rsidR="00D03968">
        <w:rPr>
          <w:sz w:val="22"/>
          <w:szCs w:val="22"/>
          <w:lang w:val="fr-FR"/>
        </w:rPr>
        <w:t>te se face cu acordul părţilor.</w:t>
      </w:r>
    </w:p>
    <w:p w:rsidR="008738F1" w:rsidRPr="00F66CC9" w:rsidRDefault="0063584E" w:rsidP="008738F1">
      <w:pPr>
        <w:pStyle w:val="DefaultText"/>
        <w:jc w:val="both"/>
        <w:rPr>
          <w:b/>
          <w:sz w:val="22"/>
          <w:szCs w:val="22"/>
          <w:lang w:val="fr-FR"/>
        </w:rPr>
      </w:pPr>
      <w:r>
        <w:rPr>
          <w:sz w:val="22"/>
          <w:szCs w:val="22"/>
          <w:lang w:val="fr-FR"/>
        </w:rPr>
        <w:t>14.4</w:t>
      </w:r>
      <w:r w:rsidR="008738F1" w:rsidRPr="00F66CC9">
        <w:rPr>
          <w:sz w:val="22"/>
          <w:szCs w:val="22"/>
          <w:lang w:val="fr-FR"/>
        </w:rPr>
        <w:t xml:space="preserve"> </w:t>
      </w:r>
      <w:r w:rsidR="00D03968">
        <w:rPr>
          <w:sz w:val="22"/>
          <w:szCs w:val="22"/>
          <w:lang w:val="fr-FR"/>
        </w:rPr>
        <w:t xml:space="preserve">- </w:t>
      </w:r>
      <w:r w:rsidR="008738F1" w:rsidRPr="00F66CC9">
        <w:rPr>
          <w:sz w:val="22"/>
          <w:szCs w:val="22"/>
          <w:lang w:val="fr-FR"/>
        </w:rPr>
        <w:t xml:space="preserve"> orice întârziere în îndeplinirea contractului dă dreptul achizitorului de a solicita penalităţi executantului.</w:t>
      </w:r>
    </w:p>
    <w:p w:rsidR="008738F1" w:rsidRPr="00F66CC9" w:rsidRDefault="008738F1" w:rsidP="008738F1">
      <w:pPr>
        <w:pStyle w:val="DefaultText2"/>
        <w:jc w:val="both"/>
        <w:rPr>
          <w:b/>
          <w:sz w:val="22"/>
          <w:szCs w:val="22"/>
          <w:lang w:val="pt-BR"/>
        </w:rPr>
      </w:pPr>
    </w:p>
    <w:p w:rsidR="008738F1" w:rsidRPr="00F66CC9" w:rsidRDefault="008738F1" w:rsidP="008738F1">
      <w:pPr>
        <w:pStyle w:val="DefaultText2"/>
        <w:jc w:val="both"/>
        <w:rPr>
          <w:b/>
          <w:sz w:val="22"/>
          <w:szCs w:val="22"/>
          <w:lang w:val="pt-BR"/>
        </w:rPr>
      </w:pPr>
      <w:r w:rsidRPr="00F66CC9">
        <w:rPr>
          <w:b/>
          <w:sz w:val="22"/>
          <w:szCs w:val="22"/>
          <w:lang w:val="pt-BR"/>
        </w:rPr>
        <w:t xml:space="preserve">15. Instalarea, organizarea, securitatea şi igiena şantierului </w:t>
      </w:r>
    </w:p>
    <w:p w:rsidR="008738F1" w:rsidRPr="00F66CC9" w:rsidRDefault="008738F1" w:rsidP="008738F1">
      <w:pPr>
        <w:pStyle w:val="DefaultText2"/>
        <w:jc w:val="both"/>
        <w:rPr>
          <w:b/>
          <w:sz w:val="22"/>
          <w:szCs w:val="22"/>
          <w:lang w:val="ro-RO"/>
        </w:rPr>
      </w:pPr>
    </w:p>
    <w:p w:rsidR="008738F1" w:rsidRPr="00F66CC9" w:rsidRDefault="008738F1" w:rsidP="008738F1">
      <w:pPr>
        <w:pStyle w:val="DefaultText2"/>
        <w:jc w:val="both"/>
        <w:rPr>
          <w:b/>
          <w:sz w:val="22"/>
          <w:szCs w:val="22"/>
          <w:lang w:val="ro-RO"/>
        </w:rPr>
      </w:pPr>
      <w:r w:rsidRPr="00F66CC9">
        <w:rPr>
          <w:b/>
          <w:sz w:val="22"/>
          <w:szCs w:val="22"/>
          <w:lang w:val="ro-RO"/>
        </w:rPr>
        <w:t xml:space="preserve">15.1. Instalarea şantierului </w:t>
      </w:r>
    </w:p>
    <w:p w:rsidR="008738F1" w:rsidRPr="00F66CC9" w:rsidRDefault="008738F1" w:rsidP="008738F1">
      <w:pPr>
        <w:pStyle w:val="DefaultText2"/>
        <w:jc w:val="both"/>
        <w:rPr>
          <w:sz w:val="22"/>
          <w:szCs w:val="22"/>
          <w:lang w:val="ro-RO"/>
        </w:rPr>
      </w:pPr>
      <w:r w:rsidRPr="00F66CC9">
        <w:rPr>
          <w:sz w:val="22"/>
          <w:szCs w:val="22"/>
          <w:lang w:val="ro-RO"/>
        </w:rPr>
        <w:t>15.1.1. Executantul achiziţionează pe cheltuiala şi riscul său terenurile de care ar putea avea nevoie pentru instalarea şantierului, în măsura în care cele care i-au fost puse la dispoziţie de achizitor nu sunt suficiente.</w:t>
      </w:r>
    </w:p>
    <w:p w:rsidR="008738F1" w:rsidRPr="00F66CC9" w:rsidRDefault="008738F1" w:rsidP="008738F1">
      <w:pPr>
        <w:pStyle w:val="DefaultText2"/>
        <w:jc w:val="both"/>
        <w:rPr>
          <w:sz w:val="22"/>
          <w:szCs w:val="22"/>
          <w:lang w:val="ro-RO"/>
        </w:rPr>
      </w:pPr>
      <w:r w:rsidRPr="00F66CC9">
        <w:rPr>
          <w:sz w:val="22"/>
          <w:szCs w:val="22"/>
          <w:lang w:val="ro-RO"/>
        </w:rPr>
        <w:t>15.1.2. Executantul suportă toate schimbările referitoare la construirea şi întreţinerea instalaţiilor şantierului, cuprinzând căile de acces, drumurile de deservire care nu sunt deschise circulaţiei publice.</w:t>
      </w:r>
    </w:p>
    <w:p w:rsidR="008738F1" w:rsidRPr="00F66CC9" w:rsidRDefault="008738F1" w:rsidP="008738F1">
      <w:pPr>
        <w:pStyle w:val="DefaultText2"/>
        <w:jc w:val="both"/>
        <w:rPr>
          <w:sz w:val="22"/>
          <w:szCs w:val="22"/>
          <w:lang w:val="ro-RO"/>
        </w:rPr>
      </w:pPr>
      <w:r w:rsidRPr="00F66CC9">
        <w:rPr>
          <w:sz w:val="22"/>
          <w:szCs w:val="22"/>
          <w:lang w:val="ro-RO"/>
        </w:rPr>
        <w:t>15.1.</w:t>
      </w:r>
      <w:r w:rsidR="004B43CE">
        <w:rPr>
          <w:sz w:val="22"/>
          <w:szCs w:val="22"/>
          <w:lang w:val="ro-RO"/>
        </w:rPr>
        <w:t>3</w:t>
      </w:r>
      <w:r w:rsidRPr="00F66CC9">
        <w:rPr>
          <w:sz w:val="22"/>
          <w:szCs w:val="22"/>
          <w:lang w:val="ro-RO"/>
        </w:rPr>
        <w:t>. Executantul trebuie să afişeze la locul şantierului un panou care să conţină informaţiile prevăzute de legislaţie.</w:t>
      </w:r>
    </w:p>
    <w:p w:rsidR="008738F1" w:rsidRPr="00F66CC9" w:rsidRDefault="008738F1" w:rsidP="008738F1">
      <w:pPr>
        <w:pStyle w:val="DefaultText2"/>
        <w:jc w:val="both"/>
        <w:rPr>
          <w:sz w:val="22"/>
          <w:szCs w:val="22"/>
          <w:lang w:val="ro-RO"/>
        </w:rPr>
      </w:pPr>
    </w:p>
    <w:p w:rsidR="008738F1" w:rsidRPr="00F66CC9" w:rsidRDefault="008738F1" w:rsidP="008738F1">
      <w:pPr>
        <w:pStyle w:val="DefaultText2"/>
        <w:jc w:val="both"/>
        <w:rPr>
          <w:b/>
          <w:sz w:val="22"/>
          <w:szCs w:val="22"/>
          <w:lang w:val="ro-RO"/>
        </w:rPr>
      </w:pPr>
      <w:r w:rsidRPr="00F66CC9">
        <w:rPr>
          <w:b/>
          <w:sz w:val="22"/>
          <w:szCs w:val="22"/>
          <w:lang w:val="ro-RO"/>
        </w:rPr>
        <w:t>15.2. Depozitarea pământului excavat</w:t>
      </w:r>
    </w:p>
    <w:p w:rsidR="008738F1" w:rsidRPr="00F66CC9" w:rsidRDefault="008738F1" w:rsidP="008738F1">
      <w:pPr>
        <w:pStyle w:val="DefaultText2"/>
        <w:jc w:val="both"/>
        <w:rPr>
          <w:sz w:val="22"/>
          <w:szCs w:val="22"/>
          <w:lang w:val="ro-RO"/>
        </w:rPr>
      </w:pPr>
    </w:p>
    <w:p w:rsidR="008738F1" w:rsidRPr="00F66CC9" w:rsidRDefault="008738F1" w:rsidP="008738F1">
      <w:pPr>
        <w:pStyle w:val="DefaultText2"/>
        <w:jc w:val="both"/>
        <w:rPr>
          <w:sz w:val="22"/>
          <w:szCs w:val="22"/>
          <w:lang w:val="ro-RO"/>
        </w:rPr>
      </w:pPr>
      <w:r w:rsidRPr="00F66CC9">
        <w:rPr>
          <w:sz w:val="22"/>
          <w:szCs w:val="22"/>
          <w:lang w:val="ro-RO"/>
        </w:rPr>
        <w:t xml:space="preserve">15.2.1. a. Executantul achiziţionează pe riscul şi cheltuiala sa terenurile de care ar putea avea nevoie ca loc de depozitare temporară a pământului excavat în plus faţă de terenurile pe care achizitorul le pune la dispoziţie acestuia ca loc de depozitare definitivă sau provizorie. </w:t>
      </w:r>
    </w:p>
    <w:p w:rsidR="008738F1" w:rsidRPr="00F66CC9" w:rsidRDefault="008738F1" w:rsidP="008738F1">
      <w:pPr>
        <w:pStyle w:val="DefaultText2"/>
        <w:ind w:firstLine="720"/>
        <w:jc w:val="both"/>
        <w:rPr>
          <w:sz w:val="22"/>
          <w:szCs w:val="22"/>
          <w:lang w:val="ro-RO"/>
        </w:rPr>
      </w:pPr>
      <w:r w:rsidRPr="00F66CC9">
        <w:rPr>
          <w:sz w:val="22"/>
          <w:szCs w:val="22"/>
          <w:lang w:val="ro-RO"/>
        </w:rPr>
        <w:lastRenderedPageBreak/>
        <w:t>b. Executantul  trebuie să prezinte lista acestor terenuri, cu acordul prealabil al achizitorului care poate refuza autorizarea sau subordonarea dispoziţiilor speciale luate, mai ales pentru amenajarea de depozite dacă motivele de interes general, cum ar fi protecţia mediului, le impun.</w:t>
      </w:r>
    </w:p>
    <w:p w:rsidR="008738F1" w:rsidRPr="00F66CC9" w:rsidRDefault="008738F1" w:rsidP="008738F1">
      <w:pPr>
        <w:pStyle w:val="DefaultText2"/>
        <w:jc w:val="both"/>
        <w:rPr>
          <w:sz w:val="22"/>
          <w:szCs w:val="22"/>
          <w:lang w:val="ro-RO"/>
        </w:rPr>
      </w:pPr>
    </w:p>
    <w:p w:rsidR="008738F1" w:rsidRPr="00F66CC9" w:rsidRDefault="008738F1" w:rsidP="008738F1">
      <w:pPr>
        <w:pStyle w:val="DefaultText2"/>
        <w:jc w:val="both"/>
        <w:rPr>
          <w:b/>
          <w:sz w:val="22"/>
          <w:szCs w:val="22"/>
          <w:lang w:val="ro-RO"/>
        </w:rPr>
      </w:pPr>
      <w:r w:rsidRPr="00F66CC9">
        <w:rPr>
          <w:b/>
          <w:sz w:val="22"/>
          <w:szCs w:val="22"/>
          <w:lang w:val="ro-RO"/>
        </w:rPr>
        <w:t xml:space="preserve">15.3. Securitatea şi igiena şantierului </w:t>
      </w:r>
    </w:p>
    <w:p w:rsidR="008738F1" w:rsidRPr="00F66CC9" w:rsidRDefault="008738F1" w:rsidP="008738F1">
      <w:pPr>
        <w:pStyle w:val="DefaultText2"/>
        <w:jc w:val="both"/>
        <w:rPr>
          <w:sz w:val="22"/>
          <w:szCs w:val="22"/>
          <w:lang w:val="ro-RO"/>
        </w:rPr>
      </w:pPr>
    </w:p>
    <w:p w:rsidR="008738F1" w:rsidRPr="00F66CC9" w:rsidRDefault="008738F1" w:rsidP="008738F1">
      <w:pPr>
        <w:pStyle w:val="DefaultText2"/>
        <w:jc w:val="both"/>
        <w:rPr>
          <w:sz w:val="22"/>
          <w:szCs w:val="22"/>
          <w:lang w:val="ro-RO"/>
        </w:rPr>
      </w:pPr>
      <w:r w:rsidRPr="00F66CC9">
        <w:rPr>
          <w:sz w:val="22"/>
          <w:szCs w:val="22"/>
          <w:lang w:val="ro-RO"/>
        </w:rPr>
        <w:t xml:space="preserve">15.3.1. Executantul va lua toate măsurile în ceea ce priveşte securitatea proprie, a personalului său, precum şi ale terţilor în vederea evitării accidentelor pe şantier.Acesta va avea în vedere toate reglementările şi instrucţiunile autorităţilor competente. </w:t>
      </w:r>
    </w:p>
    <w:p w:rsidR="008738F1" w:rsidRPr="00F66CC9" w:rsidRDefault="008738F1" w:rsidP="008738F1">
      <w:pPr>
        <w:pStyle w:val="DefaultText2"/>
        <w:jc w:val="both"/>
        <w:rPr>
          <w:sz w:val="22"/>
          <w:szCs w:val="22"/>
          <w:lang w:val="ro-RO"/>
        </w:rPr>
      </w:pPr>
      <w:r w:rsidRPr="00F66CC9">
        <w:rPr>
          <w:sz w:val="22"/>
          <w:szCs w:val="22"/>
          <w:lang w:val="ro-RO"/>
        </w:rPr>
        <w:t>15.3.2. Executantul asigură iluminatul şi curăţenia şantierului atât în interior, cât şi în exterior. În măsura în care este nevoie executantul va asigura şi  împrejmuirea şantierului.</w:t>
      </w:r>
    </w:p>
    <w:p w:rsidR="008738F1" w:rsidRPr="00F66CC9" w:rsidRDefault="008738F1" w:rsidP="008738F1">
      <w:pPr>
        <w:pStyle w:val="DefaultText2"/>
        <w:jc w:val="both"/>
        <w:rPr>
          <w:sz w:val="22"/>
          <w:szCs w:val="22"/>
          <w:lang w:val="ro-RO"/>
        </w:rPr>
      </w:pPr>
      <w:r w:rsidRPr="00F66CC9">
        <w:rPr>
          <w:sz w:val="22"/>
          <w:szCs w:val="22"/>
          <w:lang w:val="ro-RO"/>
        </w:rPr>
        <w:t xml:space="preserve">15.3.3. Executantul va lua toate măsurile necesare ca lucrările pe care le execută să nu reprezinte pericole pentru terţi sau circulaţia publică, dacă aceasta nu este deviată. </w:t>
      </w:r>
    </w:p>
    <w:p w:rsidR="008738F1" w:rsidRPr="00F66CC9" w:rsidRDefault="008738F1" w:rsidP="008738F1">
      <w:pPr>
        <w:pStyle w:val="DefaultText2"/>
        <w:jc w:val="both"/>
        <w:rPr>
          <w:sz w:val="22"/>
          <w:szCs w:val="22"/>
          <w:lang w:val="ro-RO"/>
        </w:rPr>
      </w:pPr>
      <w:r w:rsidRPr="00F66CC9">
        <w:rPr>
          <w:sz w:val="22"/>
          <w:szCs w:val="22"/>
          <w:lang w:val="ro-RO"/>
        </w:rPr>
        <w:t>15.3.4. Punctele de trecere periculoase pe toată lungimea căilor de comunicare trebuie protejate cu panouri  provizorii sau cu orice alte dispozitive potrivite. Căile de acces trebuie să fie iluminate şi, la nevoie păzite.</w:t>
      </w:r>
    </w:p>
    <w:p w:rsidR="008738F1" w:rsidRPr="00F66CC9" w:rsidRDefault="008738F1" w:rsidP="008738F1">
      <w:pPr>
        <w:pStyle w:val="DefaultText2"/>
        <w:jc w:val="both"/>
        <w:rPr>
          <w:sz w:val="22"/>
          <w:szCs w:val="22"/>
          <w:lang w:val="ro-RO"/>
        </w:rPr>
      </w:pPr>
      <w:r w:rsidRPr="00F66CC9">
        <w:rPr>
          <w:sz w:val="22"/>
          <w:szCs w:val="22"/>
          <w:lang w:val="ro-RO"/>
        </w:rPr>
        <w:t xml:space="preserve">15.3.5. Executantul ia toate măsurile necesare pentru a asigura igena instalaţiilor de pe şantier destinate personalului, chiar şi prin instalarea reţelelor de alimentare cu apă potabilă şi de salubritate, dacă complexitatea şantierului o justifică. </w:t>
      </w:r>
    </w:p>
    <w:p w:rsidR="008738F1" w:rsidRPr="00F66CC9" w:rsidRDefault="008738F1" w:rsidP="008738F1">
      <w:pPr>
        <w:pStyle w:val="DefaultText2"/>
        <w:numPr>
          <w:ilvl w:val="2"/>
          <w:numId w:val="17"/>
        </w:numPr>
        <w:jc w:val="both"/>
        <w:rPr>
          <w:sz w:val="22"/>
          <w:szCs w:val="22"/>
          <w:lang w:val="ro-RO"/>
        </w:rPr>
      </w:pPr>
      <w:r w:rsidRPr="00F66CC9">
        <w:rPr>
          <w:sz w:val="22"/>
          <w:szCs w:val="22"/>
          <w:lang w:val="ro-RO"/>
        </w:rPr>
        <w:t>Toate măsurile de securitate şi igenă prevăzute mai sus sunt în sarcina executantului.</w:t>
      </w:r>
    </w:p>
    <w:p w:rsidR="008738F1" w:rsidRPr="00F66CC9" w:rsidRDefault="008738F1" w:rsidP="008738F1">
      <w:pPr>
        <w:pStyle w:val="DefaultText2"/>
        <w:numPr>
          <w:ilvl w:val="2"/>
          <w:numId w:val="17"/>
        </w:numPr>
        <w:jc w:val="both"/>
        <w:rPr>
          <w:sz w:val="22"/>
          <w:szCs w:val="22"/>
          <w:lang w:val="ro-RO"/>
        </w:rPr>
      </w:pPr>
      <w:r w:rsidRPr="00F66CC9">
        <w:rPr>
          <w:sz w:val="22"/>
          <w:szCs w:val="22"/>
          <w:lang w:val="ro-RO"/>
        </w:rPr>
        <w:t>În cazul în care executantul nu îşi îndeplineşte obligaţiile specificate mai sus şi fără a încălca atribuţiile autorităţilor competente, achizitorul, pe cheltuiala executantului, poate să ia măsurile necesare înainte ca notificarea privind neîndeplinirea obligaţiilor să producă efecte.</w:t>
      </w:r>
    </w:p>
    <w:p w:rsidR="008738F1" w:rsidRPr="00F66CC9" w:rsidRDefault="008738F1" w:rsidP="008738F1">
      <w:pPr>
        <w:pStyle w:val="DefaultText2"/>
        <w:jc w:val="both"/>
        <w:rPr>
          <w:sz w:val="22"/>
          <w:szCs w:val="22"/>
          <w:lang w:val="ro-RO"/>
        </w:rPr>
      </w:pPr>
      <w:r w:rsidRPr="00F66CC9">
        <w:rPr>
          <w:sz w:val="22"/>
          <w:szCs w:val="22"/>
          <w:lang w:val="ro-RO"/>
        </w:rPr>
        <w:t>15.3.8. În caz de urgenţă sau pericol, aceste măsuri se vor lua fără notificare prealabilă.</w:t>
      </w:r>
    </w:p>
    <w:p w:rsidR="008738F1" w:rsidRPr="00F66CC9" w:rsidRDefault="008738F1" w:rsidP="008738F1">
      <w:pPr>
        <w:pStyle w:val="DefaultText2"/>
        <w:numPr>
          <w:ilvl w:val="2"/>
          <w:numId w:val="18"/>
        </w:numPr>
        <w:jc w:val="both"/>
        <w:rPr>
          <w:sz w:val="22"/>
          <w:szCs w:val="22"/>
          <w:lang w:val="ro-RO"/>
        </w:rPr>
      </w:pPr>
      <w:r w:rsidRPr="00F66CC9">
        <w:rPr>
          <w:sz w:val="22"/>
          <w:szCs w:val="22"/>
          <w:lang w:val="ro-RO"/>
        </w:rPr>
        <w:t xml:space="preserve">Intervenţia autorităţilor competente sau a achizitorului nu absolvă executantul de responsabilităţi. </w:t>
      </w:r>
    </w:p>
    <w:p w:rsidR="008738F1" w:rsidRPr="00F66CC9" w:rsidRDefault="008738F1" w:rsidP="008738F1">
      <w:pPr>
        <w:pStyle w:val="DefaultText2"/>
        <w:numPr>
          <w:ilvl w:val="2"/>
          <w:numId w:val="18"/>
        </w:numPr>
        <w:jc w:val="both"/>
        <w:rPr>
          <w:sz w:val="22"/>
          <w:szCs w:val="22"/>
          <w:lang w:val="ro-RO"/>
        </w:rPr>
      </w:pPr>
      <w:r w:rsidRPr="00F66CC9">
        <w:rPr>
          <w:sz w:val="22"/>
          <w:szCs w:val="22"/>
          <w:lang w:val="ro-RO"/>
        </w:rPr>
        <w:t xml:space="preserve"> Achizitorul informează executantul de toate disfuncţionalităţile cauzate de personalul de intervenţie pe şantier împiedicând buna desfăşurare a activităţii acestuia.</w:t>
      </w:r>
    </w:p>
    <w:p w:rsidR="008738F1" w:rsidRPr="00F66CC9" w:rsidRDefault="008738F1" w:rsidP="008738F1">
      <w:pPr>
        <w:pStyle w:val="DefaultText2"/>
        <w:jc w:val="both"/>
        <w:rPr>
          <w:sz w:val="22"/>
          <w:szCs w:val="22"/>
          <w:lang w:val="ro-RO"/>
        </w:rPr>
      </w:pPr>
      <w:r w:rsidRPr="00F66CC9">
        <w:rPr>
          <w:sz w:val="22"/>
          <w:szCs w:val="22"/>
          <w:lang w:val="ro-RO"/>
        </w:rPr>
        <w:t xml:space="preserve">15.3.11. Executantul va lua toate măsurile necesare pentru remedierea disfuncţionalităţilor constatate. </w:t>
      </w:r>
    </w:p>
    <w:p w:rsidR="008738F1" w:rsidRPr="00F66CC9" w:rsidRDefault="008738F1" w:rsidP="008738F1">
      <w:pPr>
        <w:pStyle w:val="DefaultText2"/>
        <w:jc w:val="both"/>
        <w:rPr>
          <w:sz w:val="22"/>
          <w:szCs w:val="22"/>
          <w:lang w:val="ro-RO"/>
        </w:rPr>
      </w:pPr>
    </w:p>
    <w:p w:rsidR="008738F1" w:rsidRPr="00F66CC9" w:rsidRDefault="008738F1" w:rsidP="008738F1">
      <w:pPr>
        <w:pStyle w:val="DefaultText2"/>
        <w:jc w:val="both"/>
        <w:rPr>
          <w:b/>
          <w:sz w:val="22"/>
          <w:szCs w:val="22"/>
          <w:lang w:val="ro-RO"/>
        </w:rPr>
      </w:pPr>
      <w:r w:rsidRPr="00F66CC9">
        <w:rPr>
          <w:b/>
          <w:sz w:val="22"/>
          <w:szCs w:val="22"/>
          <w:lang w:val="ro-RO"/>
        </w:rPr>
        <w:t>15.4. Măsuri împotriva muncii la negru</w:t>
      </w:r>
    </w:p>
    <w:p w:rsidR="008738F1" w:rsidRPr="00F66CC9" w:rsidRDefault="008738F1" w:rsidP="008738F1">
      <w:pPr>
        <w:pStyle w:val="DefaultText2"/>
        <w:jc w:val="both"/>
        <w:rPr>
          <w:sz w:val="22"/>
          <w:szCs w:val="22"/>
          <w:lang w:val="ro-RO"/>
        </w:rPr>
      </w:pPr>
    </w:p>
    <w:p w:rsidR="008738F1" w:rsidRPr="00F66CC9" w:rsidRDefault="008738F1" w:rsidP="008738F1">
      <w:pPr>
        <w:pStyle w:val="DefaultText2"/>
        <w:jc w:val="both"/>
        <w:rPr>
          <w:sz w:val="22"/>
          <w:szCs w:val="22"/>
          <w:lang w:val="ro-RO"/>
        </w:rPr>
      </w:pPr>
      <w:r w:rsidRPr="00F66CC9">
        <w:rPr>
          <w:sz w:val="22"/>
          <w:szCs w:val="22"/>
          <w:lang w:val="ro-RO"/>
        </w:rPr>
        <w:t>15.4.1. Executantul sau fiecare membru al asocierii , trebuie să impună personalului să poarte în permanenţă, în incinta şantierului, un element de identificare, conţinând informaţii cu privire la persoană şi angajator.</w:t>
      </w:r>
    </w:p>
    <w:p w:rsidR="008738F1" w:rsidRPr="00F66CC9" w:rsidRDefault="008738F1" w:rsidP="008738F1">
      <w:pPr>
        <w:pStyle w:val="DefaultText2"/>
        <w:jc w:val="both"/>
        <w:rPr>
          <w:sz w:val="22"/>
          <w:szCs w:val="22"/>
          <w:lang w:val="ro-RO"/>
        </w:rPr>
      </w:pPr>
      <w:r w:rsidRPr="00F66CC9">
        <w:rPr>
          <w:sz w:val="22"/>
          <w:szCs w:val="22"/>
          <w:lang w:val="ro-RO"/>
        </w:rPr>
        <w:t>15.4.2 Executantul sau fiecare membru al asocierii, este obligat să stabilească o înregistrare care să cuprindă toate persoanele angajate care au acces pe şantier.</w:t>
      </w:r>
    </w:p>
    <w:p w:rsidR="008738F1" w:rsidRPr="00F66CC9" w:rsidRDefault="008738F1" w:rsidP="008738F1">
      <w:pPr>
        <w:pStyle w:val="DefaultText2"/>
        <w:jc w:val="both"/>
        <w:rPr>
          <w:sz w:val="22"/>
          <w:szCs w:val="22"/>
          <w:lang w:val="ro-RO"/>
        </w:rPr>
      </w:pPr>
      <w:r w:rsidRPr="00F66CC9">
        <w:rPr>
          <w:sz w:val="22"/>
          <w:szCs w:val="22"/>
          <w:lang w:val="ro-RO"/>
        </w:rPr>
        <w:t xml:space="preserve">15.4.3.Înregistrarea prevăzută la 15.4.2 este ţinută la zi şi pusă la dispoziţia persoanei autorizate de achizitor şi a tuturor autorităţilor competente. </w:t>
      </w:r>
    </w:p>
    <w:p w:rsidR="008738F1" w:rsidRPr="00F66CC9" w:rsidRDefault="008738F1" w:rsidP="008738F1">
      <w:pPr>
        <w:pStyle w:val="DefaultText2"/>
        <w:jc w:val="both"/>
        <w:rPr>
          <w:sz w:val="22"/>
          <w:szCs w:val="22"/>
          <w:lang w:val="ro-RO"/>
        </w:rPr>
      </w:pPr>
      <w:r w:rsidRPr="00F66CC9">
        <w:rPr>
          <w:sz w:val="22"/>
          <w:szCs w:val="22"/>
          <w:lang w:val="ro-RO"/>
        </w:rPr>
        <w:t>15.4.4. Executantul îşi informează subcontractanţii că aceste obligaţii le sunt aplicabile. El rămâne responsabil de respectarea acestora pe toată durata de execuţie a lucrărilor.</w:t>
      </w:r>
    </w:p>
    <w:p w:rsidR="008738F1" w:rsidRPr="00F66CC9" w:rsidRDefault="008738F1" w:rsidP="008738F1">
      <w:pPr>
        <w:pStyle w:val="DefaultText2"/>
        <w:jc w:val="both"/>
        <w:rPr>
          <w:sz w:val="22"/>
          <w:szCs w:val="22"/>
          <w:lang w:val="ro-RO"/>
        </w:rPr>
      </w:pPr>
      <w:r w:rsidRPr="00F66CC9">
        <w:rPr>
          <w:sz w:val="22"/>
          <w:szCs w:val="22"/>
          <w:lang w:val="ro-RO"/>
        </w:rPr>
        <w:t>15.4.</w:t>
      </w:r>
      <w:r w:rsidR="003B6C3A">
        <w:rPr>
          <w:sz w:val="22"/>
          <w:szCs w:val="22"/>
          <w:lang w:val="ro-RO"/>
        </w:rPr>
        <w:t>5</w:t>
      </w:r>
      <w:r w:rsidRPr="00F66CC9">
        <w:rPr>
          <w:sz w:val="22"/>
          <w:szCs w:val="22"/>
          <w:lang w:val="ro-RO"/>
        </w:rPr>
        <w:t>. Atunci când lucrările afectează circulaţia publică, semnalizarea utilizării de către public trebuie să fie conformă cu reglementările în materie. Aceasta se realizează sub controlul serviciilor competente de către executant aceasta din urmă având ca responsabilitate furnizare şi montarea de panouri şi dispozitive de semnalizare fără a aduce atingere articolului 15.3.4.</w:t>
      </w:r>
    </w:p>
    <w:p w:rsidR="008738F1" w:rsidRPr="00F66CC9" w:rsidRDefault="008738F1" w:rsidP="008738F1">
      <w:pPr>
        <w:pStyle w:val="DefaultText2"/>
        <w:jc w:val="both"/>
        <w:rPr>
          <w:sz w:val="22"/>
          <w:szCs w:val="22"/>
          <w:lang w:val="ro-RO"/>
        </w:rPr>
      </w:pPr>
      <w:r w:rsidRPr="00F66CC9">
        <w:rPr>
          <w:sz w:val="22"/>
          <w:szCs w:val="22"/>
          <w:lang w:val="ro-RO"/>
        </w:rPr>
        <w:t>15.4.</w:t>
      </w:r>
      <w:r w:rsidR="003B6C3A">
        <w:rPr>
          <w:sz w:val="22"/>
          <w:szCs w:val="22"/>
          <w:lang w:val="ro-RO"/>
        </w:rPr>
        <w:t>6</w:t>
      </w:r>
      <w:r w:rsidRPr="00F66CC9">
        <w:rPr>
          <w:sz w:val="22"/>
          <w:szCs w:val="22"/>
          <w:lang w:val="ro-RO"/>
        </w:rPr>
        <w:t>. Dacă execuţia lucrărilor presupune devierea circulaţiei, executantul este responsabil, în aceleaşi condiţii, de la executarea şi întreţinerea semnalizării la extremităţile secţiunilor unde circulaţia este întreruptă şi a semnalizării drumurilor deviate.</w:t>
      </w:r>
    </w:p>
    <w:p w:rsidR="008738F1" w:rsidRPr="00F66CC9" w:rsidRDefault="008738F1" w:rsidP="008738F1">
      <w:pPr>
        <w:pStyle w:val="DefaultText2"/>
        <w:jc w:val="both"/>
        <w:rPr>
          <w:sz w:val="22"/>
          <w:szCs w:val="22"/>
          <w:lang w:val="ro-RO"/>
        </w:rPr>
      </w:pPr>
    </w:p>
    <w:p w:rsidR="008738F1" w:rsidRPr="00F66CC9" w:rsidRDefault="008738F1" w:rsidP="003B6C3A">
      <w:pPr>
        <w:pStyle w:val="DefaultText2"/>
        <w:numPr>
          <w:ilvl w:val="1"/>
          <w:numId w:val="17"/>
        </w:numPr>
        <w:jc w:val="both"/>
        <w:rPr>
          <w:b/>
          <w:sz w:val="22"/>
          <w:szCs w:val="22"/>
          <w:lang w:val="ro-RO"/>
        </w:rPr>
      </w:pPr>
      <w:r w:rsidRPr="00F66CC9">
        <w:rPr>
          <w:b/>
          <w:sz w:val="22"/>
          <w:szCs w:val="22"/>
          <w:lang w:val="ro-RO"/>
        </w:rPr>
        <w:t>Menţinerea reţelelor de comunicaţii şi a debitului de apă</w:t>
      </w:r>
    </w:p>
    <w:p w:rsidR="008738F1" w:rsidRPr="00F66CC9" w:rsidRDefault="008738F1" w:rsidP="008738F1">
      <w:pPr>
        <w:pStyle w:val="DefaultText2"/>
        <w:jc w:val="both"/>
        <w:rPr>
          <w:sz w:val="22"/>
          <w:szCs w:val="22"/>
          <w:lang w:val="ro-RO"/>
        </w:rPr>
      </w:pPr>
    </w:p>
    <w:p w:rsidR="008738F1" w:rsidRPr="00F66CC9" w:rsidRDefault="008738F1" w:rsidP="008738F1">
      <w:pPr>
        <w:pStyle w:val="DefaultText2"/>
        <w:jc w:val="both"/>
        <w:rPr>
          <w:sz w:val="22"/>
          <w:szCs w:val="22"/>
          <w:lang w:val="ro-RO"/>
        </w:rPr>
      </w:pPr>
      <w:r w:rsidRPr="00F66CC9">
        <w:rPr>
          <w:sz w:val="22"/>
          <w:szCs w:val="22"/>
          <w:lang w:val="ro-RO"/>
        </w:rPr>
        <w:t>15.5.1. Executantul trebuie să conducă execuţia potrivit  instrucţiunilor date şi a restricţiilor, în special a celor care fac referire la reţelele de comunicaţii şi la debitul de apă, astfel încât să menţină în condiţii normale de funcţionare reţelele de orice natură care traversează şantierul.</w:t>
      </w:r>
    </w:p>
    <w:p w:rsidR="008738F1" w:rsidRPr="00F66CC9" w:rsidRDefault="008738F1" w:rsidP="008738F1">
      <w:pPr>
        <w:pStyle w:val="DefaultText2"/>
        <w:numPr>
          <w:ilvl w:val="2"/>
          <w:numId w:val="19"/>
        </w:numPr>
        <w:jc w:val="both"/>
        <w:rPr>
          <w:sz w:val="22"/>
          <w:szCs w:val="22"/>
          <w:lang w:val="ro-RO"/>
        </w:rPr>
      </w:pPr>
      <w:r w:rsidRPr="00F66CC9">
        <w:rPr>
          <w:sz w:val="22"/>
          <w:szCs w:val="22"/>
          <w:lang w:val="ro-RO"/>
        </w:rPr>
        <w:t>În cazul în care executatnul nu îşi îndeplineşte obligaţiile specificate mai sus şi fără a încălca atribuţiile autorităţilor competente, achizitorul, pe cheltuiala executantului,  poate să ia măsurile necesare înainte ca notificarea privind neîndeplinirea obligaţiilor să producă efecte.</w:t>
      </w:r>
    </w:p>
    <w:p w:rsidR="008738F1" w:rsidRPr="00F66CC9" w:rsidRDefault="008738F1" w:rsidP="008738F1">
      <w:pPr>
        <w:pStyle w:val="DefaultText2"/>
        <w:jc w:val="both"/>
        <w:rPr>
          <w:sz w:val="22"/>
          <w:szCs w:val="22"/>
          <w:lang w:val="ro-RO"/>
        </w:rPr>
      </w:pPr>
      <w:r w:rsidRPr="00F66CC9">
        <w:rPr>
          <w:sz w:val="22"/>
          <w:szCs w:val="22"/>
          <w:lang w:val="ro-RO"/>
        </w:rPr>
        <w:lastRenderedPageBreak/>
        <w:t>15.5.3. În caz de urgenţă sau pericol, aceste măsuri se vor lua fără notificare prealabilă.</w:t>
      </w:r>
    </w:p>
    <w:p w:rsidR="008738F1" w:rsidRPr="00F66CC9" w:rsidRDefault="008738F1" w:rsidP="008738F1">
      <w:pPr>
        <w:pStyle w:val="DefaultText2"/>
        <w:jc w:val="both"/>
        <w:rPr>
          <w:sz w:val="22"/>
          <w:szCs w:val="22"/>
          <w:lang w:val="ro-RO"/>
        </w:rPr>
      </w:pPr>
      <w:r w:rsidRPr="00F66CC9">
        <w:rPr>
          <w:sz w:val="22"/>
          <w:szCs w:val="22"/>
          <w:lang w:val="ro-RO"/>
        </w:rPr>
        <w:t xml:space="preserve">15.5.4. Intervenţia autorităţilor competente sau a achizitorului nu absolvă de responsabilităţi executantul. </w:t>
      </w:r>
    </w:p>
    <w:p w:rsidR="008738F1" w:rsidRDefault="008738F1" w:rsidP="008738F1">
      <w:pPr>
        <w:pStyle w:val="DefaultText2"/>
        <w:jc w:val="both"/>
        <w:rPr>
          <w:sz w:val="22"/>
          <w:szCs w:val="22"/>
          <w:lang w:val="ro-RO"/>
        </w:rPr>
      </w:pPr>
    </w:p>
    <w:p w:rsidR="00C7051D" w:rsidRPr="00F66CC9" w:rsidRDefault="00C7051D" w:rsidP="008738F1">
      <w:pPr>
        <w:pStyle w:val="DefaultText2"/>
        <w:jc w:val="both"/>
        <w:rPr>
          <w:sz w:val="22"/>
          <w:szCs w:val="22"/>
          <w:lang w:val="ro-RO"/>
        </w:rPr>
      </w:pPr>
    </w:p>
    <w:p w:rsidR="008738F1" w:rsidRPr="00F66CC9" w:rsidRDefault="00C7051D" w:rsidP="008738F1">
      <w:pPr>
        <w:pStyle w:val="DefaultText2"/>
        <w:jc w:val="both"/>
        <w:rPr>
          <w:b/>
          <w:i/>
          <w:sz w:val="22"/>
          <w:szCs w:val="22"/>
          <w:lang w:val="pt-BR"/>
        </w:rPr>
      </w:pPr>
      <w:r>
        <w:rPr>
          <w:b/>
          <w:i/>
          <w:sz w:val="22"/>
          <w:szCs w:val="22"/>
          <w:lang w:val="pt-BR"/>
        </w:rPr>
        <w:t>16</w:t>
      </w:r>
      <w:r w:rsidR="008738F1" w:rsidRPr="00F66CC9">
        <w:rPr>
          <w:b/>
          <w:i/>
          <w:sz w:val="22"/>
          <w:szCs w:val="22"/>
          <w:lang w:val="pt-BR"/>
        </w:rPr>
        <w:t>.</w:t>
      </w:r>
      <w:r w:rsidR="008738F1" w:rsidRPr="00F66CC9">
        <w:rPr>
          <w:i/>
          <w:sz w:val="22"/>
          <w:szCs w:val="22"/>
          <w:lang w:val="pt-BR"/>
        </w:rPr>
        <w:t xml:space="preserve"> </w:t>
      </w:r>
      <w:r w:rsidR="008738F1" w:rsidRPr="00F66CC9">
        <w:rPr>
          <w:b/>
          <w:i/>
          <w:sz w:val="22"/>
          <w:szCs w:val="22"/>
          <w:lang w:val="pt-BR"/>
        </w:rPr>
        <w:t xml:space="preserve">Începerea şi execuţia lucrărilor </w:t>
      </w:r>
    </w:p>
    <w:p w:rsidR="008738F1" w:rsidRPr="00F66CC9" w:rsidRDefault="008738F1" w:rsidP="008738F1">
      <w:pPr>
        <w:pStyle w:val="DefaultText2"/>
        <w:jc w:val="both"/>
        <w:rPr>
          <w:i/>
          <w:sz w:val="22"/>
          <w:szCs w:val="22"/>
          <w:lang w:val="pt-BR"/>
        </w:rPr>
      </w:pPr>
    </w:p>
    <w:p w:rsidR="008738F1" w:rsidRPr="00F66CC9" w:rsidRDefault="008738F1" w:rsidP="008738F1">
      <w:pPr>
        <w:pStyle w:val="DefaultText"/>
        <w:jc w:val="both"/>
        <w:rPr>
          <w:sz w:val="22"/>
          <w:szCs w:val="22"/>
          <w:lang w:val="es-ES"/>
        </w:rPr>
      </w:pPr>
      <w:r w:rsidRPr="00F66CC9">
        <w:rPr>
          <w:sz w:val="22"/>
          <w:szCs w:val="22"/>
          <w:lang w:val="pt-BR"/>
        </w:rPr>
        <w:t>16.1.</w:t>
      </w:r>
      <w:r w:rsidRPr="00F66CC9">
        <w:rPr>
          <w:sz w:val="22"/>
          <w:szCs w:val="22"/>
          <w:lang w:val="pt-BR"/>
        </w:rPr>
        <w:tab/>
        <w:t xml:space="preserve">(1) </w:t>
      </w:r>
      <w:r w:rsidRPr="00F66CC9">
        <w:rPr>
          <w:sz w:val="22"/>
          <w:szCs w:val="22"/>
          <w:lang w:val="es-ES"/>
        </w:rPr>
        <w:t xml:space="preserve"> Executantul are obligaţia de a începe lucrările la data predării amplasamentului şi semnarea procesului verbal de predare – primire.</w:t>
      </w:r>
    </w:p>
    <w:p w:rsidR="008738F1" w:rsidRPr="00F66CC9" w:rsidRDefault="008738F1" w:rsidP="008738F1">
      <w:pPr>
        <w:pStyle w:val="DefaultText"/>
        <w:jc w:val="both"/>
        <w:rPr>
          <w:b/>
          <w:sz w:val="22"/>
          <w:szCs w:val="22"/>
          <w:lang w:val="es-ES"/>
        </w:rPr>
      </w:pPr>
      <w:r w:rsidRPr="00F66CC9">
        <w:rPr>
          <w:sz w:val="22"/>
          <w:szCs w:val="22"/>
          <w:lang w:val="es-ES"/>
        </w:rPr>
        <w:t xml:space="preserve">             (2) Predarea amplasamentului se va face în termen de max.</w:t>
      </w:r>
      <w:r w:rsidRPr="00F66CC9">
        <w:rPr>
          <w:b/>
          <w:sz w:val="22"/>
          <w:szCs w:val="22"/>
          <w:lang w:val="es-ES"/>
        </w:rPr>
        <w:t xml:space="preserve">…. </w:t>
      </w:r>
      <w:r w:rsidRPr="00F66CC9">
        <w:rPr>
          <w:sz w:val="22"/>
          <w:szCs w:val="22"/>
          <w:lang w:val="es-ES"/>
        </w:rPr>
        <w:t>zile</w:t>
      </w:r>
      <w:r w:rsidRPr="00F66CC9">
        <w:rPr>
          <w:b/>
          <w:sz w:val="22"/>
          <w:szCs w:val="22"/>
          <w:lang w:val="es-ES"/>
        </w:rPr>
        <w:t xml:space="preserve"> </w:t>
      </w:r>
      <w:r w:rsidRPr="00F66CC9">
        <w:rPr>
          <w:sz w:val="22"/>
          <w:szCs w:val="22"/>
          <w:lang w:val="es-ES"/>
        </w:rPr>
        <w:t>de la data constituirii garanţiei de bună execuţie a contractului.</w:t>
      </w:r>
    </w:p>
    <w:p w:rsidR="008738F1" w:rsidRPr="00F66CC9" w:rsidRDefault="008738F1" w:rsidP="008738F1">
      <w:pPr>
        <w:pStyle w:val="DefaultText"/>
        <w:jc w:val="both"/>
        <w:rPr>
          <w:sz w:val="22"/>
          <w:szCs w:val="22"/>
          <w:lang w:val="es-ES"/>
        </w:rPr>
      </w:pPr>
      <w:r w:rsidRPr="00F66CC9">
        <w:rPr>
          <w:b/>
          <w:sz w:val="22"/>
          <w:szCs w:val="22"/>
          <w:lang w:val="es-ES"/>
        </w:rPr>
        <w:t xml:space="preserve">             </w:t>
      </w:r>
      <w:r w:rsidRPr="00F66CC9">
        <w:rPr>
          <w:sz w:val="22"/>
          <w:szCs w:val="22"/>
          <w:lang w:val="es-ES"/>
        </w:rPr>
        <w:t>(3) În vederea predării amplasamentului, cu cel puţin …. zile înainte de expirarea termenului prevăzut la art. 1</w:t>
      </w:r>
      <w:r w:rsidR="00C7051D">
        <w:rPr>
          <w:sz w:val="22"/>
          <w:szCs w:val="22"/>
          <w:lang w:val="es-ES"/>
        </w:rPr>
        <w:t>6</w:t>
      </w:r>
      <w:r w:rsidRPr="00F66CC9">
        <w:rPr>
          <w:sz w:val="22"/>
          <w:szCs w:val="22"/>
          <w:lang w:val="es-ES"/>
        </w:rPr>
        <w:t xml:space="preserve">.1. alin. (2), achizitorul, </w:t>
      </w:r>
      <w:r w:rsidRPr="00F66CC9">
        <w:rPr>
          <w:bCs/>
          <w:sz w:val="22"/>
          <w:szCs w:val="22"/>
          <w:lang w:val="es-ES"/>
        </w:rPr>
        <w:t xml:space="preserve">prin reprezentantul sau imputernicit, </w:t>
      </w:r>
      <w:r w:rsidRPr="00F66CC9">
        <w:rPr>
          <w:sz w:val="22"/>
          <w:szCs w:val="22"/>
          <w:lang w:val="es-ES"/>
        </w:rPr>
        <w:t>va emite ordin scris de începere a lucrării prin care va solicita prezentarea executantului în vederea predării amplasamentului, semnării procesului verbal de predare-primire şi începerea execuţiei lucrării.</w:t>
      </w:r>
    </w:p>
    <w:p w:rsidR="008738F1" w:rsidRPr="00F66CC9" w:rsidRDefault="008738F1" w:rsidP="008738F1">
      <w:pPr>
        <w:pStyle w:val="DefaultText"/>
        <w:jc w:val="both"/>
        <w:rPr>
          <w:bCs/>
          <w:sz w:val="22"/>
          <w:szCs w:val="22"/>
          <w:lang w:val="es-ES"/>
        </w:rPr>
      </w:pPr>
      <w:r w:rsidRPr="00F66CC9">
        <w:rPr>
          <w:b/>
          <w:sz w:val="22"/>
          <w:szCs w:val="22"/>
          <w:lang w:val="es-ES"/>
        </w:rPr>
        <w:t xml:space="preserve">            </w:t>
      </w:r>
      <w:r w:rsidRPr="00F66CC9">
        <w:rPr>
          <w:sz w:val="22"/>
          <w:szCs w:val="22"/>
          <w:lang w:val="es-ES"/>
        </w:rPr>
        <w:t xml:space="preserve">(4) Executantul are obligaţia de a prelua amplasamentul, de a semna procesul verbal de predare primire şi de a începe executarea lucrării cel mai târziu la expirarea termenului </w:t>
      </w:r>
      <w:r w:rsidR="001C15E4">
        <w:rPr>
          <w:sz w:val="22"/>
          <w:szCs w:val="22"/>
          <w:lang w:val="es-ES"/>
        </w:rPr>
        <w:t>……………</w:t>
      </w:r>
      <w:r w:rsidRPr="00F66CC9">
        <w:rPr>
          <w:sz w:val="22"/>
          <w:szCs w:val="22"/>
          <w:lang w:val="es-ES"/>
        </w:rPr>
        <w:t>, sub sancţiunea perceperii de penalităţi pentru fiecare zi de întarziere în cuantumum de ….%</w:t>
      </w:r>
      <w:r w:rsidR="001C15E4">
        <w:rPr>
          <w:sz w:val="22"/>
          <w:szCs w:val="22"/>
          <w:lang w:val="es-ES"/>
        </w:rPr>
        <w:t xml:space="preserve">/zi </w:t>
      </w:r>
      <w:r w:rsidRPr="00F66CC9">
        <w:rPr>
          <w:sz w:val="22"/>
          <w:szCs w:val="22"/>
          <w:lang w:val="es-ES"/>
        </w:rPr>
        <w:t xml:space="preserve"> din valoarea contractului fără TVA.</w:t>
      </w:r>
    </w:p>
    <w:p w:rsidR="008738F1" w:rsidRPr="00F66CC9" w:rsidRDefault="008738F1" w:rsidP="008738F1">
      <w:pPr>
        <w:pStyle w:val="DefaultText"/>
        <w:jc w:val="both"/>
        <w:rPr>
          <w:sz w:val="22"/>
          <w:szCs w:val="22"/>
          <w:lang w:val="es-ES"/>
        </w:rPr>
      </w:pPr>
      <w:r w:rsidRPr="00F66CC9">
        <w:rPr>
          <w:sz w:val="22"/>
          <w:szCs w:val="22"/>
          <w:lang w:val="es-ES"/>
        </w:rPr>
        <w:t xml:space="preserve">            (5) Executantul nu datorează penalităţi pentru nepreluarea amplasamentului, dacă acest fapt se datorează vinei achizitorului (inclusiv netransmiterea ordinului de începere a lucrării), sau unui caz de forţă majoră.</w:t>
      </w:r>
    </w:p>
    <w:p w:rsidR="008738F1" w:rsidRPr="00F66CC9" w:rsidRDefault="008738F1" w:rsidP="008738F1">
      <w:pPr>
        <w:pStyle w:val="DefaultText"/>
        <w:jc w:val="both"/>
        <w:rPr>
          <w:sz w:val="22"/>
          <w:szCs w:val="22"/>
          <w:lang w:val="es-ES"/>
        </w:rPr>
      </w:pPr>
      <w:r w:rsidRPr="00F66CC9">
        <w:rPr>
          <w:sz w:val="22"/>
          <w:szCs w:val="22"/>
          <w:lang w:val="es-ES"/>
        </w:rPr>
        <w:t xml:space="preserve">           (6) Neprezentarea executantului în vederea preluării amplasamentului şi începerea executării lucrării contractate în termen de </w:t>
      </w:r>
      <w:r w:rsidRPr="00F66CC9">
        <w:rPr>
          <w:b/>
          <w:sz w:val="22"/>
          <w:szCs w:val="22"/>
          <w:lang w:val="es-ES"/>
        </w:rPr>
        <w:t>…</w:t>
      </w:r>
      <w:r w:rsidR="001B03E6">
        <w:rPr>
          <w:b/>
          <w:sz w:val="22"/>
          <w:szCs w:val="22"/>
          <w:lang w:val="es-ES"/>
        </w:rPr>
        <w:t>…</w:t>
      </w:r>
      <w:r w:rsidRPr="00F66CC9">
        <w:rPr>
          <w:sz w:val="22"/>
          <w:szCs w:val="22"/>
          <w:lang w:val="es-ES"/>
        </w:rPr>
        <w:t>zile</w:t>
      </w:r>
      <w:r w:rsidRPr="00F66CC9">
        <w:rPr>
          <w:b/>
          <w:sz w:val="22"/>
          <w:szCs w:val="22"/>
          <w:lang w:val="es-ES"/>
        </w:rPr>
        <w:t xml:space="preserve"> </w:t>
      </w:r>
      <w:r w:rsidRPr="00F66CC9">
        <w:rPr>
          <w:sz w:val="22"/>
          <w:szCs w:val="22"/>
          <w:lang w:val="es-ES"/>
        </w:rPr>
        <w:t xml:space="preserve">de la data expirarii termenului prevăzut la art. </w:t>
      </w:r>
      <w:r w:rsidR="001B03E6">
        <w:rPr>
          <w:sz w:val="22"/>
          <w:szCs w:val="22"/>
          <w:lang w:val="es-ES"/>
        </w:rPr>
        <w:t xml:space="preserve">……………., </w:t>
      </w:r>
      <w:r w:rsidRPr="00F66CC9">
        <w:rPr>
          <w:sz w:val="22"/>
          <w:szCs w:val="22"/>
          <w:lang w:val="es-ES"/>
        </w:rPr>
        <w:t xml:space="preserve"> atrage rezilierea contractului cu consecinţa reţinerii garanţiei de bună execuţie şi suplimentar, plata de daune-interese pentru diferenţa dintre valoarea garanţiei de bună execuţie constituită şi cuantumul prejudiciului efectiv cauzat achizitorului. Rezilierea intervine de drept fără punere în întârziere şi fără a fi necesară îndeplinirea vreunei alte formalităţi.</w:t>
      </w:r>
    </w:p>
    <w:p w:rsidR="008738F1" w:rsidRPr="00F66CC9" w:rsidRDefault="008738F1" w:rsidP="008738F1">
      <w:pPr>
        <w:pStyle w:val="DefaultText"/>
        <w:jc w:val="both"/>
        <w:rPr>
          <w:sz w:val="22"/>
          <w:szCs w:val="22"/>
          <w:lang w:val="es-ES"/>
        </w:rPr>
      </w:pPr>
      <w:r w:rsidRPr="00F66CC9">
        <w:rPr>
          <w:sz w:val="22"/>
          <w:szCs w:val="22"/>
          <w:lang w:val="es-ES"/>
        </w:rPr>
        <w:t xml:space="preserve">           (7) Consecinţele menţionate la clauza 1</w:t>
      </w:r>
      <w:r w:rsidR="001B03E6">
        <w:rPr>
          <w:sz w:val="22"/>
          <w:szCs w:val="22"/>
          <w:lang w:val="es-ES"/>
        </w:rPr>
        <w:t>6</w:t>
      </w:r>
      <w:r w:rsidRPr="00F66CC9">
        <w:rPr>
          <w:sz w:val="22"/>
          <w:szCs w:val="22"/>
          <w:lang w:val="es-ES"/>
        </w:rPr>
        <w:t xml:space="preserve">.1. alin. (6) nu se vor produce în cazul în care depăşirea termenului  se datorează vinei achizitorului (inclusiv netransmiterea ordinului de începere a lucrării) sau unui caz de forţă majoră. </w:t>
      </w:r>
    </w:p>
    <w:p w:rsidR="008738F1" w:rsidRPr="00F66CC9" w:rsidRDefault="008738F1" w:rsidP="008738F1">
      <w:pPr>
        <w:pStyle w:val="DefaultText"/>
        <w:jc w:val="both"/>
        <w:rPr>
          <w:sz w:val="22"/>
          <w:szCs w:val="22"/>
          <w:lang w:val="es-ES"/>
        </w:rPr>
      </w:pPr>
      <w:r w:rsidRPr="00F66CC9">
        <w:rPr>
          <w:sz w:val="22"/>
          <w:szCs w:val="22"/>
          <w:lang w:val="es-ES"/>
        </w:rPr>
        <w:t xml:space="preserve">          </w:t>
      </w:r>
      <w:r w:rsidRPr="00F66CC9">
        <w:rPr>
          <w:bCs/>
          <w:sz w:val="22"/>
          <w:szCs w:val="22"/>
          <w:lang w:val="es-ES"/>
        </w:rPr>
        <w:t xml:space="preserve"> (8)</w:t>
      </w:r>
      <w:r w:rsidRPr="00F66CC9">
        <w:rPr>
          <w:sz w:val="22"/>
          <w:szCs w:val="22"/>
          <w:lang w:val="es-ES"/>
        </w:rPr>
        <w:t xml:space="preserve"> Înainte de începerea execuţiei lucrării  se vor încheia convenţii privind respectarea condiţiilor </w:t>
      </w:r>
      <w:smartTag w:uri="urn:schemas-microsoft-com:office:smarttags" w:element="stockticker">
        <w:r w:rsidRPr="00F66CC9">
          <w:rPr>
            <w:sz w:val="22"/>
            <w:szCs w:val="22"/>
            <w:lang w:val="es-ES"/>
          </w:rPr>
          <w:t>PSI</w:t>
        </w:r>
      </w:smartTag>
      <w:r w:rsidRPr="00F66CC9">
        <w:rPr>
          <w:sz w:val="22"/>
          <w:szCs w:val="22"/>
          <w:lang w:val="es-ES"/>
        </w:rPr>
        <w:t>, de mediu şi SMM. Accesul în amplasament şi începerea execuţiei lucrării nu este permisă în lipsa convenţiilor.</w:t>
      </w:r>
    </w:p>
    <w:p w:rsidR="008738F1" w:rsidRPr="00F66CC9" w:rsidRDefault="008738F1" w:rsidP="008738F1">
      <w:pPr>
        <w:pStyle w:val="DefaultText"/>
        <w:jc w:val="both"/>
        <w:rPr>
          <w:b/>
          <w:sz w:val="22"/>
          <w:szCs w:val="22"/>
          <w:lang w:val="pt-BR"/>
        </w:rPr>
      </w:pPr>
      <w:r w:rsidRPr="00F66CC9">
        <w:rPr>
          <w:sz w:val="22"/>
          <w:szCs w:val="22"/>
          <w:lang w:val="pt-BR"/>
        </w:rPr>
        <w:t>16.2.  Executantul trebuie să notifice achizitorului şi Inspecţiei de Stat în Construcţii, Lucrări Publice, Urbanism şi Amenajarea Teritoriului data începerii efective a lucrărilor.</w:t>
      </w:r>
    </w:p>
    <w:p w:rsidR="008738F1" w:rsidRPr="001B03E6" w:rsidRDefault="008738F1" w:rsidP="001B03E6">
      <w:pPr>
        <w:pStyle w:val="DefaultText2"/>
        <w:jc w:val="both"/>
        <w:rPr>
          <w:sz w:val="22"/>
          <w:szCs w:val="22"/>
          <w:lang w:val="pt-BR"/>
        </w:rPr>
      </w:pPr>
      <w:r w:rsidRPr="00F66CC9">
        <w:rPr>
          <w:sz w:val="22"/>
          <w:szCs w:val="22"/>
          <w:lang w:val="pt-BR"/>
        </w:rPr>
        <w:t xml:space="preserve">16.3.  (1) Executantul are obligaţia de a derula şi finaliza lucrările conform graficului general de execuţie şi să fie terminate la data stabilită. Datele intermediare prevăzute în graficele de execuţie, se consideră date contractuale. </w:t>
      </w:r>
    </w:p>
    <w:p w:rsidR="008738F1" w:rsidRPr="00F66CC9" w:rsidRDefault="008738F1" w:rsidP="008738F1">
      <w:pPr>
        <w:spacing w:after="0" w:line="240" w:lineRule="auto"/>
        <w:ind w:firstLine="720"/>
        <w:jc w:val="both"/>
        <w:rPr>
          <w:rFonts w:ascii="Times New Roman" w:hAnsi="Times New Roman" w:cs="Times New Roman"/>
          <w:lang w:val="it-IT"/>
        </w:rPr>
      </w:pPr>
      <w:r w:rsidRPr="00F66CC9">
        <w:rPr>
          <w:rFonts w:ascii="Times New Roman" w:hAnsi="Times New Roman" w:cs="Times New Roman"/>
          <w:lang w:val="it-IT"/>
        </w:rPr>
        <w:t xml:space="preserve">(2) Executantul va prezenta, la cererea achizitorului, </w:t>
      </w:r>
      <w:r w:rsidRPr="00F66CC9">
        <w:rPr>
          <w:rFonts w:ascii="Times New Roman" w:hAnsi="Times New Roman" w:cs="Times New Roman"/>
          <w:iCs/>
          <w:lang w:val="it-IT"/>
        </w:rPr>
        <w:t>în termen de max....... de zile de la</w:t>
      </w:r>
      <w:r w:rsidRPr="00F66CC9">
        <w:rPr>
          <w:rFonts w:ascii="Times New Roman" w:hAnsi="Times New Roman" w:cs="Times New Roman"/>
          <w:lang w:val="es-ES"/>
        </w:rPr>
        <w:t xml:space="preserve"> data predării amplasamentului şi semnarea procesului verbal de predare – primire, graficul de execuţie de detaliu, alcătuit în ordinea tehnologică de execuţie. În cazul în care, pe parcursul  desfăşurarea lucrărilor, acestea nu concordă cu graficul general de execuţie a lucrărilor, la cererea achizitorului, executantul va prezenta un grafic revizuit </w:t>
      </w:r>
      <w:r w:rsidRPr="00F66CC9">
        <w:rPr>
          <w:rFonts w:ascii="Times New Roman" w:hAnsi="Times New Roman" w:cs="Times New Roman"/>
          <w:iCs/>
          <w:lang w:val="es-ES"/>
        </w:rPr>
        <w:t>ori de câte ori programul anterior este neconform cu stadiul real al executării,</w:t>
      </w:r>
      <w:r w:rsidRPr="00F66CC9">
        <w:rPr>
          <w:rFonts w:ascii="Times New Roman" w:hAnsi="Times New Roman" w:cs="Times New Roman"/>
          <w:i/>
          <w:iCs/>
          <w:lang w:val="es-ES"/>
        </w:rPr>
        <w:t xml:space="preserve"> </w:t>
      </w:r>
      <w:r w:rsidRPr="00F66CC9">
        <w:rPr>
          <w:rFonts w:ascii="Times New Roman" w:hAnsi="Times New Roman" w:cs="Times New Roman"/>
          <w:lang w:val="es-ES"/>
        </w:rPr>
        <w:t xml:space="preserve">în vederea terminării lucrărilor la data prevăzută în prezentul contract. </w:t>
      </w:r>
      <w:r w:rsidRPr="00F66CC9">
        <w:rPr>
          <w:rFonts w:ascii="Times New Roman" w:hAnsi="Times New Roman" w:cs="Times New Roman"/>
          <w:lang w:val="it-IT"/>
        </w:rPr>
        <w:t>Graficul revizuit nu îl absolvă pe executant de niciuna dintre îndatoririle asumate prin contract.</w:t>
      </w:r>
    </w:p>
    <w:p w:rsidR="008738F1" w:rsidRPr="00F66CC9" w:rsidRDefault="008738F1" w:rsidP="008738F1">
      <w:pPr>
        <w:spacing w:after="0" w:line="240" w:lineRule="auto"/>
        <w:jc w:val="both"/>
        <w:rPr>
          <w:rFonts w:ascii="Times New Roman" w:hAnsi="Times New Roman" w:cs="Times New Roman"/>
          <w:iCs/>
          <w:lang w:val="it-IT"/>
        </w:rPr>
      </w:pPr>
      <w:r w:rsidRPr="00F66CC9">
        <w:rPr>
          <w:rFonts w:ascii="Times New Roman" w:hAnsi="Times New Roman" w:cs="Times New Roman"/>
          <w:iCs/>
          <w:lang w:val="it-IT"/>
        </w:rPr>
        <w:t>Acest grafic  va include:</w:t>
      </w:r>
    </w:p>
    <w:p w:rsidR="008738F1" w:rsidRPr="00F66CC9" w:rsidRDefault="008738F1" w:rsidP="008738F1">
      <w:pPr>
        <w:spacing w:after="0" w:line="240" w:lineRule="auto"/>
        <w:jc w:val="both"/>
        <w:rPr>
          <w:rFonts w:ascii="Times New Roman" w:hAnsi="Times New Roman" w:cs="Times New Roman"/>
          <w:iCs/>
          <w:lang w:val="it-IT" w:eastAsia="ro-RO"/>
        </w:rPr>
      </w:pPr>
      <w:r w:rsidRPr="00F66CC9">
        <w:rPr>
          <w:rFonts w:ascii="Times New Roman" w:hAnsi="Times New Roman" w:cs="Times New Roman"/>
          <w:lang w:val="it-IT" w:eastAsia="ro-RO"/>
        </w:rPr>
        <w:tab/>
      </w:r>
      <w:r w:rsidRPr="00F66CC9">
        <w:rPr>
          <w:rFonts w:ascii="Times New Roman" w:hAnsi="Times New Roman" w:cs="Times New Roman"/>
          <w:iCs/>
          <w:lang w:val="it-IT" w:eastAsia="ro-RO"/>
        </w:rPr>
        <w:t>(a) ordinea în care executantul intenţionează să execute lucrările, prezentare a documentelor executantului, procurare, producere, inspecţie, livrare pe şantier, construcţie, montare, testare, punere în funcţiune şi efectuare a probelor;</w:t>
      </w:r>
    </w:p>
    <w:p w:rsidR="008738F1" w:rsidRPr="00F66CC9" w:rsidRDefault="008738F1" w:rsidP="008738F1">
      <w:pPr>
        <w:spacing w:after="0" w:line="240" w:lineRule="auto"/>
        <w:jc w:val="both"/>
        <w:rPr>
          <w:rFonts w:ascii="Times New Roman" w:hAnsi="Times New Roman" w:cs="Times New Roman"/>
          <w:iCs/>
          <w:lang w:val="it-IT" w:eastAsia="ro-RO"/>
        </w:rPr>
      </w:pPr>
      <w:r w:rsidRPr="00F66CC9">
        <w:rPr>
          <w:rFonts w:ascii="Times New Roman" w:hAnsi="Times New Roman" w:cs="Times New Roman"/>
          <w:iCs/>
          <w:lang w:val="it-IT" w:eastAsia="ro-RO"/>
        </w:rPr>
        <w:tab/>
        <w:t>(b) perioadele de revizuire şi orice alte transmiteri, aprobări şi acorduri menţionate în cerinţele achizitorului;</w:t>
      </w:r>
    </w:p>
    <w:p w:rsidR="008738F1" w:rsidRPr="00F66CC9" w:rsidRDefault="008738F1" w:rsidP="008738F1">
      <w:pPr>
        <w:spacing w:after="0" w:line="240" w:lineRule="auto"/>
        <w:jc w:val="both"/>
        <w:rPr>
          <w:rFonts w:ascii="Times New Roman" w:hAnsi="Times New Roman" w:cs="Times New Roman"/>
          <w:iCs/>
          <w:lang w:val="it-IT" w:eastAsia="ro-RO"/>
        </w:rPr>
      </w:pPr>
      <w:r w:rsidRPr="00F66CC9">
        <w:rPr>
          <w:rFonts w:ascii="Times New Roman" w:hAnsi="Times New Roman" w:cs="Times New Roman"/>
          <w:iCs/>
          <w:lang w:val="it-IT" w:eastAsia="ro-RO"/>
        </w:rPr>
        <w:tab/>
        <w:t xml:space="preserve">(c) succesiunea şi termenele aferente inspecţiilor şi testelor specificate în contract, şi </w:t>
      </w:r>
    </w:p>
    <w:p w:rsidR="008738F1" w:rsidRPr="00F66CC9" w:rsidRDefault="008738F1" w:rsidP="008738F1">
      <w:pPr>
        <w:spacing w:after="0" w:line="240" w:lineRule="auto"/>
        <w:jc w:val="both"/>
        <w:rPr>
          <w:rFonts w:ascii="Times New Roman" w:hAnsi="Times New Roman" w:cs="Times New Roman"/>
          <w:iCs/>
          <w:lang w:val="it-IT" w:eastAsia="ro-RO"/>
        </w:rPr>
      </w:pPr>
      <w:r w:rsidRPr="00F66CC9">
        <w:rPr>
          <w:rFonts w:ascii="Times New Roman" w:hAnsi="Times New Roman" w:cs="Times New Roman"/>
          <w:iCs/>
          <w:lang w:val="it-IT" w:eastAsia="ro-RO"/>
        </w:rPr>
        <w:tab/>
        <w:t>(d) un raport justificativ care să includă:</w:t>
      </w:r>
    </w:p>
    <w:p w:rsidR="008738F1" w:rsidRPr="00F66CC9" w:rsidRDefault="008738F1" w:rsidP="008738F1">
      <w:pPr>
        <w:tabs>
          <w:tab w:val="left" w:pos="1800"/>
        </w:tabs>
        <w:spacing w:after="0" w:line="240" w:lineRule="auto"/>
        <w:ind w:left="1416"/>
        <w:jc w:val="both"/>
        <w:rPr>
          <w:rFonts w:ascii="Times New Roman" w:hAnsi="Times New Roman" w:cs="Times New Roman"/>
          <w:iCs/>
          <w:lang w:val="it-IT" w:eastAsia="ro-RO"/>
        </w:rPr>
      </w:pPr>
      <w:r w:rsidRPr="00F66CC9">
        <w:rPr>
          <w:rFonts w:ascii="Times New Roman" w:hAnsi="Times New Roman" w:cs="Times New Roman"/>
          <w:iCs/>
          <w:lang w:val="it-IT" w:eastAsia="ro-RO"/>
        </w:rPr>
        <w:t xml:space="preserve">(i) o descriere generală a metodelor pe care executantul intenţionează să le aplice şi a principalelor etape de execuţie a lucrărilor, şi   </w:t>
      </w:r>
    </w:p>
    <w:p w:rsidR="008738F1" w:rsidRPr="00F66CC9" w:rsidRDefault="008738F1" w:rsidP="008738F1">
      <w:pPr>
        <w:tabs>
          <w:tab w:val="left" w:pos="1440"/>
        </w:tabs>
        <w:spacing w:after="0" w:line="240" w:lineRule="auto"/>
        <w:ind w:left="1416"/>
        <w:jc w:val="both"/>
        <w:rPr>
          <w:rFonts w:ascii="Times New Roman" w:hAnsi="Times New Roman" w:cs="Times New Roman"/>
          <w:iCs/>
          <w:lang w:val="it-IT"/>
        </w:rPr>
      </w:pPr>
      <w:r w:rsidRPr="00F66CC9">
        <w:rPr>
          <w:rFonts w:ascii="Times New Roman" w:hAnsi="Times New Roman" w:cs="Times New Roman"/>
          <w:iCs/>
          <w:lang w:val="it-IT"/>
        </w:rPr>
        <w:tab/>
        <w:t xml:space="preserve">(ii) detalii cuprinzând estimările rezonabile ale executantului privind necesarul de personal pe categoriii numărul  utilajelor executantuluii, necesare pe şantier pentru realizarea fiecărei etape principale de lucrări, </w:t>
      </w:r>
    </w:p>
    <w:p w:rsidR="008738F1" w:rsidRPr="00F66CC9" w:rsidRDefault="008738F1" w:rsidP="008738F1">
      <w:pPr>
        <w:spacing w:after="0" w:line="240" w:lineRule="auto"/>
        <w:ind w:left="720"/>
        <w:jc w:val="both"/>
        <w:rPr>
          <w:rFonts w:ascii="Times New Roman" w:hAnsi="Times New Roman" w:cs="Times New Roman"/>
          <w:iCs/>
          <w:lang w:val="it-IT"/>
        </w:rPr>
      </w:pPr>
      <w:r w:rsidRPr="00F66CC9">
        <w:rPr>
          <w:rFonts w:ascii="Times New Roman" w:hAnsi="Times New Roman" w:cs="Times New Roman"/>
          <w:iCs/>
          <w:lang w:val="it-IT" w:eastAsia="ro-RO"/>
        </w:rPr>
        <w:lastRenderedPageBreak/>
        <w:t xml:space="preserve">(e) </w:t>
      </w:r>
      <w:r w:rsidRPr="00F66CC9">
        <w:rPr>
          <w:rFonts w:ascii="Times New Roman" w:hAnsi="Times New Roman" w:cs="Times New Roman"/>
          <w:iCs/>
          <w:lang w:val="it-IT"/>
        </w:rPr>
        <w:t>toate datele, termenele şi obiectivele principale în contract, în special data de începere a lucrărilor, termenul de obţinere a autorizaţiei de construire şi durata de executie,</w:t>
      </w:r>
    </w:p>
    <w:p w:rsidR="008738F1" w:rsidRPr="00F66CC9" w:rsidRDefault="008738F1" w:rsidP="008738F1">
      <w:pPr>
        <w:spacing w:after="0" w:line="240" w:lineRule="auto"/>
        <w:ind w:left="720"/>
        <w:jc w:val="both"/>
        <w:rPr>
          <w:rFonts w:ascii="Times New Roman" w:hAnsi="Times New Roman" w:cs="Times New Roman"/>
          <w:iCs/>
          <w:lang w:val="it-IT"/>
        </w:rPr>
      </w:pPr>
      <w:r w:rsidRPr="00F66CC9">
        <w:rPr>
          <w:rFonts w:ascii="Times New Roman" w:hAnsi="Times New Roman" w:cs="Times New Roman"/>
          <w:iCs/>
          <w:lang w:val="it-IT"/>
        </w:rPr>
        <w:t>(f) data la care executantul şi-a planificat finalizarea lucrărilor,</w:t>
      </w:r>
    </w:p>
    <w:p w:rsidR="008738F1" w:rsidRPr="00F66CC9" w:rsidRDefault="008738F1" w:rsidP="008738F1">
      <w:pPr>
        <w:spacing w:after="0" w:line="240" w:lineRule="auto"/>
        <w:ind w:left="720"/>
        <w:jc w:val="both"/>
        <w:rPr>
          <w:rFonts w:ascii="Times New Roman" w:hAnsi="Times New Roman" w:cs="Times New Roman"/>
          <w:iCs/>
          <w:lang w:val="it-IT"/>
        </w:rPr>
      </w:pPr>
      <w:r w:rsidRPr="00F66CC9">
        <w:rPr>
          <w:rFonts w:ascii="Times New Roman" w:hAnsi="Times New Roman" w:cs="Times New Roman"/>
          <w:iCs/>
          <w:lang w:val="it-IT"/>
        </w:rPr>
        <w:t>(g) conexiunile logice şi dependenţele existente între activităţi,</w:t>
      </w:r>
    </w:p>
    <w:p w:rsidR="008738F1" w:rsidRPr="00F66CC9" w:rsidRDefault="008738F1" w:rsidP="008738F1">
      <w:pPr>
        <w:spacing w:after="0" w:line="240" w:lineRule="auto"/>
        <w:ind w:left="720"/>
        <w:jc w:val="both"/>
        <w:rPr>
          <w:rFonts w:ascii="Times New Roman" w:hAnsi="Times New Roman" w:cs="Times New Roman"/>
          <w:iCs/>
          <w:lang w:val="it-IT"/>
        </w:rPr>
      </w:pPr>
      <w:r w:rsidRPr="00F66CC9">
        <w:rPr>
          <w:rFonts w:ascii="Times New Roman" w:hAnsi="Times New Roman" w:cs="Times New Roman"/>
          <w:iCs/>
          <w:lang w:val="it-IT"/>
        </w:rPr>
        <w:t>(h) drumul sau drumurile critice,</w:t>
      </w:r>
    </w:p>
    <w:p w:rsidR="008738F1" w:rsidRPr="00F66CC9" w:rsidRDefault="008738F1" w:rsidP="008738F1">
      <w:pPr>
        <w:pStyle w:val="Default"/>
        <w:ind w:left="720"/>
        <w:jc w:val="both"/>
        <w:rPr>
          <w:iCs/>
          <w:color w:val="auto"/>
          <w:sz w:val="22"/>
          <w:szCs w:val="22"/>
        </w:rPr>
      </w:pPr>
      <w:r w:rsidRPr="00F66CC9">
        <w:rPr>
          <w:iCs/>
          <w:sz w:val="22"/>
          <w:szCs w:val="22"/>
        </w:rPr>
        <w:t xml:space="preserve">(i) </w:t>
      </w:r>
      <w:r w:rsidRPr="00F66CC9">
        <w:rPr>
          <w:iCs/>
          <w:color w:val="auto"/>
          <w:sz w:val="22"/>
          <w:szCs w:val="22"/>
        </w:rPr>
        <w:t xml:space="preserve">datele la care executantul necesită orice tip de informaţii sau orice altceva pe care achizitorul este obligat să i le furnizeze acestuia, inclusiv datele de acces pentru diferite secţiuni ale şantierului. </w:t>
      </w:r>
    </w:p>
    <w:p w:rsidR="008738F1" w:rsidRPr="00F66CC9" w:rsidRDefault="008738F1" w:rsidP="008738F1">
      <w:pPr>
        <w:spacing w:after="0" w:line="240" w:lineRule="auto"/>
        <w:ind w:left="720"/>
        <w:jc w:val="both"/>
        <w:rPr>
          <w:rFonts w:ascii="Times New Roman" w:hAnsi="Times New Roman" w:cs="Times New Roman"/>
          <w:iCs/>
          <w:lang w:val="it-IT"/>
        </w:rPr>
      </w:pPr>
      <w:r w:rsidRPr="00F66CC9">
        <w:rPr>
          <w:rFonts w:ascii="Times New Roman" w:hAnsi="Times New Roman" w:cs="Times New Roman"/>
          <w:iCs/>
          <w:lang w:val="it-IT"/>
        </w:rPr>
        <w:t>Toate programele generale ulterioare vor indica, în plus faţă de datele deja menţionate:</w:t>
      </w:r>
    </w:p>
    <w:p w:rsidR="008738F1" w:rsidRPr="00F66CC9" w:rsidRDefault="008738F1" w:rsidP="008738F1">
      <w:pPr>
        <w:spacing w:after="0" w:line="240" w:lineRule="auto"/>
        <w:ind w:left="720"/>
        <w:jc w:val="both"/>
        <w:rPr>
          <w:rFonts w:ascii="Times New Roman" w:hAnsi="Times New Roman" w:cs="Times New Roman"/>
          <w:iCs/>
          <w:lang w:val="it-IT"/>
        </w:rPr>
      </w:pPr>
      <w:r w:rsidRPr="00F66CC9">
        <w:rPr>
          <w:rFonts w:ascii="Times New Roman" w:hAnsi="Times New Roman" w:cs="Times New Roman"/>
          <w:iCs/>
          <w:lang w:val="it-IT"/>
        </w:rPr>
        <w:t>(j) progresul real realizat la fiecare activitate şi impactul pe care acesta îl are asupra lucrărilor restante şi</w:t>
      </w:r>
    </w:p>
    <w:p w:rsidR="008738F1" w:rsidRPr="00F66CC9" w:rsidRDefault="008738F1" w:rsidP="008738F1">
      <w:pPr>
        <w:spacing w:after="0" w:line="240" w:lineRule="auto"/>
        <w:ind w:left="720"/>
        <w:jc w:val="both"/>
        <w:rPr>
          <w:rFonts w:ascii="Times New Roman" w:hAnsi="Times New Roman" w:cs="Times New Roman"/>
          <w:lang w:val="it-IT"/>
        </w:rPr>
      </w:pPr>
      <w:r w:rsidRPr="00F66CC9">
        <w:rPr>
          <w:rFonts w:ascii="Times New Roman" w:hAnsi="Times New Roman" w:cs="Times New Roman"/>
          <w:iCs/>
          <w:lang w:val="it-IT"/>
        </w:rPr>
        <w:t>(k) orice modificare a duratei de execuţie rezultată în urma unei prelungiri a duratei acordate de</w:t>
      </w:r>
      <w:r w:rsidRPr="00F66CC9">
        <w:rPr>
          <w:rFonts w:ascii="Times New Roman" w:hAnsi="Times New Roman" w:cs="Times New Roman"/>
          <w:lang w:val="it-IT"/>
        </w:rPr>
        <w:t xml:space="preserve"> către persoana autorizată de achizitor.</w:t>
      </w:r>
    </w:p>
    <w:p w:rsidR="008738F1" w:rsidRPr="00F66CC9" w:rsidRDefault="008738F1" w:rsidP="008738F1">
      <w:pPr>
        <w:shd w:val="clear" w:color="auto" w:fill="FFFFFF"/>
        <w:spacing w:after="0" w:line="240" w:lineRule="auto"/>
        <w:jc w:val="both"/>
        <w:rPr>
          <w:rFonts w:ascii="Times New Roman" w:hAnsi="Times New Roman" w:cs="Times New Roman"/>
          <w:iCs/>
          <w:lang w:val="it-IT"/>
        </w:rPr>
      </w:pPr>
      <w:r w:rsidRPr="00F66CC9">
        <w:rPr>
          <w:rFonts w:ascii="Times New Roman" w:hAnsi="Times New Roman" w:cs="Times New Roman"/>
          <w:iCs/>
          <w:lang w:val="it-IT"/>
        </w:rPr>
        <w:t>16.4. Dacă în termen de .... de zile după primirea programului,</w:t>
      </w:r>
      <w:r w:rsidRPr="00F66CC9">
        <w:rPr>
          <w:rFonts w:ascii="Times New Roman" w:hAnsi="Times New Roman" w:cs="Times New Roman"/>
          <w:lang w:val="it-IT"/>
        </w:rPr>
        <w:t xml:space="preserve"> persoana autorizată de achizitor</w:t>
      </w:r>
      <w:r w:rsidRPr="00F66CC9">
        <w:rPr>
          <w:rFonts w:ascii="Times New Roman" w:hAnsi="Times New Roman" w:cs="Times New Roman"/>
          <w:iCs/>
          <w:lang w:val="it-IT"/>
        </w:rPr>
        <w:t xml:space="preserve"> nu transmite o înştiinţare executantului, în care să menţioneze că programul nu corespunde prevederilor contractului, executantul va acţiona în conformitate cu acesta şi cu celelalte obligaţii pe care trebuie să le îndeplinească potrivit prevederilor prezentului contract. </w:t>
      </w:r>
    </w:p>
    <w:p w:rsidR="008738F1" w:rsidRPr="00F66CC9" w:rsidRDefault="008738F1" w:rsidP="008738F1">
      <w:pPr>
        <w:spacing w:after="0" w:line="240" w:lineRule="auto"/>
        <w:jc w:val="both"/>
        <w:rPr>
          <w:rFonts w:ascii="Times New Roman" w:hAnsi="Times New Roman" w:cs="Times New Roman"/>
          <w:iCs/>
          <w:lang w:val="it-IT"/>
        </w:rPr>
      </w:pPr>
      <w:r w:rsidRPr="00F66CC9">
        <w:rPr>
          <w:rFonts w:ascii="Times New Roman" w:hAnsi="Times New Roman" w:cs="Times New Roman"/>
          <w:iCs/>
          <w:lang w:val="it-IT"/>
        </w:rPr>
        <w:t>16.5. Dacă</w:t>
      </w:r>
      <w:r w:rsidRPr="00F66CC9">
        <w:rPr>
          <w:rFonts w:ascii="Times New Roman" w:hAnsi="Times New Roman" w:cs="Times New Roman"/>
          <w:lang w:val="it-IT"/>
        </w:rPr>
        <w:t xml:space="preserve"> persoana autorizată de achizitor</w:t>
      </w:r>
      <w:r w:rsidRPr="00F66CC9">
        <w:rPr>
          <w:rFonts w:ascii="Times New Roman" w:hAnsi="Times New Roman" w:cs="Times New Roman"/>
          <w:iCs/>
          <w:lang w:val="it-IT"/>
        </w:rPr>
        <w:t xml:space="preserve">  transmite o înştiinţare executantului în care se menţionează că programul nu corespunde </w:t>
      </w:r>
      <w:r w:rsidRPr="00F66CC9">
        <w:rPr>
          <w:rFonts w:ascii="Times New Roman" w:hAnsi="Times New Roman" w:cs="Times New Roman"/>
          <w:i/>
          <w:iCs/>
          <w:lang w:val="it-IT"/>
        </w:rPr>
        <w:t>(în mod necesar)</w:t>
      </w:r>
      <w:r w:rsidRPr="00F66CC9">
        <w:rPr>
          <w:rFonts w:ascii="Times New Roman" w:hAnsi="Times New Roman" w:cs="Times New Roman"/>
          <w:iCs/>
          <w:lang w:val="it-IT"/>
        </w:rPr>
        <w:t xml:space="preserve"> prevederilor prezentului contract sau evoluţiei lucrărilor şi intenţiilor declarate, executantul va transmite acestuia un program actualizat  în termen de max...... zile.</w:t>
      </w:r>
    </w:p>
    <w:p w:rsidR="008738F1" w:rsidRPr="00F66CC9" w:rsidRDefault="008738F1" w:rsidP="008738F1">
      <w:pPr>
        <w:spacing w:after="0" w:line="240" w:lineRule="auto"/>
        <w:jc w:val="both"/>
        <w:rPr>
          <w:rFonts w:ascii="Times New Roman" w:hAnsi="Times New Roman" w:cs="Times New Roman"/>
          <w:iCs/>
          <w:lang w:val="it-IT" w:eastAsia="ro-RO"/>
        </w:rPr>
      </w:pPr>
      <w:r w:rsidRPr="00F66CC9">
        <w:rPr>
          <w:rFonts w:ascii="Times New Roman" w:hAnsi="Times New Roman" w:cs="Times New Roman"/>
          <w:iCs/>
          <w:lang w:val="it-IT" w:eastAsia="ro-RO"/>
        </w:rPr>
        <w:t xml:space="preserve">16.6. În </w:t>
      </w:r>
      <w:r w:rsidRPr="00F66CC9">
        <w:rPr>
          <w:rFonts w:ascii="Times New Roman" w:hAnsi="Times New Roman" w:cs="Times New Roman"/>
          <w:iCs/>
          <w:lang w:val="it-IT"/>
        </w:rPr>
        <w:t>condiţiile în care executantul nu reuşeşte să remită nici un program de execuţie în termenul stabilit la art.... se va aplica o sancţiune de.................... începând cu data la care programul de executie ar fi trebuit remis şi până la data la care programul de executie satisfăcător este remis.</w:t>
      </w:r>
    </w:p>
    <w:p w:rsidR="008738F1" w:rsidRPr="00F66CC9" w:rsidRDefault="008738F1" w:rsidP="008738F1">
      <w:pPr>
        <w:shd w:val="clear" w:color="auto" w:fill="FFFFFF"/>
        <w:spacing w:after="0" w:line="240" w:lineRule="auto"/>
        <w:jc w:val="both"/>
        <w:rPr>
          <w:rFonts w:ascii="Times New Roman" w:hAnsi="Times New Roman" w:cs="Times New Roman"/>
          <w:iCs/>
          <w:lang w:val="it-IT"/>
        </w:rPr>
      </w:pPr>
      <w:r w:rsidRPr="00F66CC9">
        <w:rPr>
          <w:rFonts w:ascii="Times New Roman" w:hAnsi="Times New Roman" w:cs="Times New Roman"/>
          <w:iCs/>
          <w:lang w:val="it-IT"/>
        </w:rPr>
        <w:t>16.7. Executantul</w:t>
      </w:r>
      <w:r w:rsidRPr="00F66CC9">
        <w:rPr>
          <w:rFonts w:ascii="Times New Roman" w:hAnsi="Times New Roman" w:cs="Times New Roman"/>
          <w:iCs/>
          <w:lang w:val="it-IT" w:eastAsia="ro-RO"/>
        </w:rPr>
        <w:t xml:space="preserve"> va furniza </w:t>
      </w:r>
      <w:r w:rsidRPr="00F66CC9">
        <w:rPr>
          <w:rFonts w:ascii="Times New Roman" w:hAnsi="Times New Roman" w:cs="Times New Roman"/>
          <w:lang w:val="it-IT"/>
        </w:rPr>
        <w:t>persoanei autorizate de achizitor</w:t>
      </w:r>
      <w:r w:rsidRPr="00F66CC9">
        <w:rPr>
          <w:rFonts w:ascii="Times New Roman" w:hAnsi="Times New Roman" w:cs="Times New Roman"/>
          <w:iCs/>
          <w:lang w:val="it-IT" w:eastAsia="ro-RO"/>
        </w:rPr>
        <w:t xml:space="preserve"> actualizari săptămânale ale programului de execuţie prin care să confirme durata, locul şi natura fiecarei activităţi care se va efectua pe şantier în cursul săptămânii ulterioare. </w:t>
      </w:r>
    </w:p>
    <w:p w:rsidR="008738F1" w:rsidRPr="00F66CC9" w:rsidRDefault="008738F1" w:rsidP="008738F1">
      <w:pPr>
        <w:spacing w:after="0" w:line="240" w:lineRule="auto"/>
        <w:jc w:val="both"/>
        <w:rPr>
          <w:rFonts w:ascii="Times New Roman" w:hAnsi="Times New Roman" w:cs="Times New Roman"/>
          <w:iCs/>
          <w:lang w:val="it-IT"/>
        </w:rPr>
      </w:pPr>
      <w:r w:rsidRPr="00F66CC9">
        <w:rPr>
          <w:rFonts w:ascii="Times New Roman" w:hAnsi="Times New Roman" w:cs="Times New Roman"/>
          <w:lang w:val="it-IT"/>
        </w:rPr>
        <w:t xml:space="preserve">16.8. </w:t>
      </w:r>
      <w:r w:rsidRPr="00F66CC9">
        <w:rPr>
          <w:rFonts w:ascii="Times New Roman" w:hAnsi="Times New Roman" w:cs="Times New Roman"/>
          <w:iCs/>
          <w:lang w:val="it-IT"/>
        </w:rPr>
        <w:t xml:space="preserve">Executantul va transmite persoanei autorizate de achizitor, graficele de lucrări pentru fiecare săptămână şi lună din intervalul de execuţie a contractului. Deficienţele constatate în activităţi la sfârşitul unei săptămâni sau luni planificate vor fi remediate în programul ulterior prin eliminarea fiecărei deficienţe în perioada următoare, sau in caz contrar, executantul va menţiona în scris  motivele pentru care remedierea deficienţelor nu poate fi realizată. </w:t>
      </w:r>
    </w:p>
    <w:p w:rsidR="008738F1" w:rsidRPr="00F66CC9" w:rsidRDefault="008738F1" w:rsidP="008738F1">
      <w:pPr>
        <w:spacing w:after="0" w:line="240" w:lineRule="auto"/>
        <w:jc w:val="both"/>
        <w:rPr>
          <w:rFonts w:ascii="Times New Roman" w:hAnsi="Times New Roman" w:cs="Times New Roman"/>
          <w:iCs/>
          <w:lang w:val="it-IT"/>
        </w:rPr>
      </w:pPr>
      <w:r w:rsidRPr="00F66CC9">
        <w:rPr>
          <w:rFonts w:ascii="Times New Roman" w:hAnsi="Times New Roman" w:cs="Times New Roman"/>
          <w:iCs/>
          <w:lang w:val="it-IT"/>
        </w:rPr>
        <w:t>16.9. În condi</w:t>
      </w:r>
      <w:r w:rsidRPr="00F66CC9">
        <w:rPr>
          <w:rFonts w:ascii="Times New Roman" w:hAnsi="Tahoma" w:cs="Times New Roman"/>
          <w:iCs/>
          <w:lang w:val="it-IT"/>
        </w:rPr>
        <w:t>ț</w:t>
      </w:r>
      <w:r w:rsidRPr="00F66CC9">
        <w:rPr>
          <w:rFonts w:ascii="Times New Roman" w:hAnsi="Times New Roman" w:cs="Times New Roman"/>
          <w:iCs/>
          <w:lang w:val="it-IT"/>
        </w:rPr>
        <w:t>iile în care evoluţia unei activităţi înregistrate, în interval de o lună, nu atinge un nivel minim de ....%  din valoarea/cantitatea programată,  persoana autorizată de achizitor  poate solicita executantului, printr-o notificare, să ofere o justificare pentru deficit. Dacă, executantul nu poate justifica cauza deficitului respectiv, acesta este pasibil de o sancţiune echivalentă cu ...................</w:t>
      </w:r>
    </w:p>
    <w:p w:rsidR="008738F1" w:rsidRPr="00F66CC9" w:rsidRDefault="008738F1" w:rsidP="008738F1">
      <w:pPr>
        <w:pStyle w:val="DefaultText2"/>
        <w:jc w:val="both"/>
        <w:rPr>
          <w:sz w:val="22"/>
          <w:szCs w:val="22"/>
          <w:lang w:val="it-IT"/>
        </w:rPr>
      </w:pPr>
      <w:r w:rsidRPr="00F66CC9">
        <w:rPr>
          <w:sz w:val="22"/>
          <w:szCs w:val="22"/>
          <w:lang w:val="it-IT"/>
        </w:rPr>
        <w:t>16.10. În cazul în care executantul întârzie începerea lucrărilor, terminarea pregătirilor sau dacă nu îşi îndeplineşte îndatoririle prevăzute la pct. ....................achizitorul este îndreptăţit să-i fixeze executantului un termen până la care activitatea să intre în normal şi să îl avertizeze că, în cazul neconformării, la expirarea termenului stabilit, prezentul contract va fi reziliat.</w:t>
      </w:r>
    </w:p>
    <w:p w:rsidR="008738F1" w:rsidRPr="00F66CC9" w:rsidRDefault="008738F1" w:rsidP="008738F1">
      <w:pPr>
        <w:pStyle w:val="DefaultText2"/>
        <w:jc w:val="both"/>
        <w:rPr>
          <w:sz w:val="22"/>
          <w:szCs w:val="22"/>
          <w:lang w:val="it-IT"/>
        </w:rPr>
      </w:pPr>
      <w:r w:rsidRPr="00F66CC9">
        <w:rPr>
          <w:sz w:val="22"/>
          <w:szCs w:val="22"/>
          <w:lang w:val="it-IT"/>
        </w:rPr>
        <w:t>16.1</w:t>
      </w:r>
      <w:r w:rsidR="00C7051D">
        <w:rPr>
          <w:sz w:val="22"/>
          <w:szCs w:val="22"/>
          <w:lang w:val="it-IT"/>
        </w:rPr>
        <w:t>1</w:t>
      </w:r>
      <w:r w:rsidRPr="00F66CC9">
        <w:rPr>
          <w:sz w:val="22"/>
          <w:szCs w:val="22"/>
          <w:lang w:val="it-IT"/>
        </w:rPr>
        <w:t xml:space="preserve"> - (1) Achizitorul are dreptul de a supraveghea desfăşurarea execuţiei lucrărilor şi de a stabili conformitatea lor cu specificaţiile din anexele la prezentul contract. Părţile contractante au obligaţia de a notifica, în scris, una celeilalte, identitatea reprezentanţilor lor atestaţi profesional pentru acest scop, şi anume responsabilul tehnic cu execuţia din partea executantului şi dirigintele de şantier sau, dacă este cazul, altă persoană fizică sau juridică atestată potrivit legii, din partea achizitorului.</w:t>
      </w:r>
    </w:p>
    <w:p w:rsidR="008738F1" w:rsidRPr="00F66CC9" w:rsidRDefault="008738F1" w:rsidP="008738F1">
      <w:pPr>
        <w:pStyle w:val="DefaultText2"/>
        <w:ind w:firstLine="720"/>
        <w:jc w:val="both"/>
        <w:rPr>
          <w:sz w:val="22"/>
          <w:szCs w:val="22"/>
          <w:lang w:val="it-IT"/>
        </w:rPr>
      </w:pPr>
      <w:r w:rsidRPr="00F66CC9">
        <w:rPr>
          <w:sz w:val="22"/>
          <w:szCs w:val="22"/>
          <w:lang w:val="it-IT"/>
        </w:rPr>
        <w:t xml:space="preserve">(2) Executantul are obligaţia de a asigura accesul reprezentantului achizitorului la locul de muncă, în ateliere, depozite şi oriunde îşi desfăşoară activităţile legate de îndeplinirea obligaţiilor asumate prin contract, inclusiv pentru verificarea lucrărilor ascunse. </w:t>
      </w:r>
    </w:p>
    <w:p w:rsidR="008738F1" w:rsidRPr="00F66CC9" w:rsidRDefault="008738F1" w:rsidP="008738F1">
      <w:pPr>
        <w:shd w:val="clear" w:color="auto" w:fill="FFFFFF"/>
        <w:spacing w:after="0" w:line="240" w:lineRule="auto"/>
        <w:jc w:val="both"/>
        <w:rPr>
          <w:rFonts w:ascii="Times New Roman" w:hAnsi="Times New Roman" w:cs="Times New Roman"/>
          <w:lang w:val="it-IT"/>
        </w:rPr>
      </w:pPr>
      <w:r w:rsidRPr="00F66CC9">
        <w:rPr>
          <w:rFonts w:ascii="Times New Roman" w:hAnsi="Times New Roman" w:cs="Times New Roman"/>
          <w:iCs/>
          <w:lang w:val="it-IT"/>
        </w:rPr>
        <w:t>16.1</w:t>
      </w:r>
      <w:r w:rsidR="00C7051D">
        <w:rPr>
          <w:rFonts w:ascii="Times New Roman" w:hAnsi="Times New Roman" w:cs="Times New Roman"/>
          <w:iCs/>
          <w:lang w:val="it-IT"/>
        </w:rPr>
        <w:t>2</w:t>
      </w:r>
      <w:r w:rsidRPr="00F66CC9">
        <w:rPr>
          <w:rFonts w:ascii="Times New Roman" w:hAnsi="Times New Roman" w:cs="Times New Roman"/>
          <w:iCs/>
          <w:lang w:val="it-IT"/>
        </w:rPr>
        <w:t>. Executantul va informa achizitorul cu promptitudine asupra unor posibile evenimente viitoare care pot apărea şi asupra circumstanţelor care pot afecta negativ lucrările, pot majora preţul contractului sau provoca întârzieri în execuţia lucrărilor. Achizitorul poate solicita executantului să transmită o estimare a efectului anticipat al evenimentelor sau circumstanţelor menţionate şi/sau o propunere de soluţionare a acestora</w:t>
      </w:r>
      <w:r w:rsidRPr="00F66CC9">
        <w:rPr>
          <w:rFonts w:ascii="Times New Roman" w:hAnsi="Times New Roman" w:cs="Times New Roman"/>
          <w:lang w:val="it-IT"/>
        </w:rPr>
        <w:t>.</w:t>
      </w:r>
    </w:p>
    <w:p w:rsidR="008738F1" w:rsidRPr="00F66CC9" w:rsidRDefault="008738F1" w:rsidP="008738F1">
      <w:pPr>
        <w:pStyle w:val="DefaultText2"/>
        <w:jc w:val="both"/>
        <w:rPr>
          <w:i/>
          <w:sz w:val="22"/>
          <w:szCs w:val="22"/>
          <w:lang w:val="it-IT"/>
        </w:rPr>
      </w:pPr>
      <w:r w:rsidRPr="00F66CC9">
        <w:rPr>
          <w:sz w:val="22"/>
          <w:szCs w:val="22"/>
          <w:lang w:val="it-IT"/>
        </w:rPr>
        <w:t>16.1</w:t>
      </w:r>
      <w:r w:rsidR="00C7051D">
        <w:rPr>
          <w:sz w:val="22"/>
          <w:szCs w:val="22"/>
          <w:lang w:val="it-IT"/>
        </w:rPr>
        <w:t>3</w:t>
      </w:r>
      <w:r w:rsidRPr="00F66CC9">
        <w:rPr>
          <w:sz w:val="22"/>
          <w:szCs w:val="22"/>
          <w:lang w:val="it-IT"/>
        </w:rPr>
        <w:t xml:space="preserve"> - (1) Materialele puse in opera</w:t>
      </w:r>
      <w:r w:rsidRPr="00F66CC9">
        <w:rPr>
          <w:b/>
          <w:i/>
          <w:sz w:val="22"/>
          <w:szCs w:val="22"/>
          <w:lang w:val="it-IT"/>
        </w:rPr>
        <w:t xml:space="preserve">  </w:t>
      </w:r>
      <w:r w:rsidRPr="00F66CC9">
        <w:rPr>
          <w:sz w:val="22"/>
          <w:szCs w:val="22"/>
          <w:lang w:val="it-IT"/>
        </w:rPr>
        <w:t>trebuie să fie de calitatea prevăzută în documentaţia de execuţie; verificările şi testările materialelor folosite la execuţia lucrărilor, precum şi condiţiile de trecere a recepţiei provizorii şi a recepţiei finale (calitative) sunt descrise în anexa/anexele la contract</w:t>
      </w:r>
      <w:r w:rsidRPr="00F66CC9">
        <w:rPr>
          <w:b/>
          <w:sz w:val="22"/>
          <w:szCs w:val="22"/>
          <w:lang w:val="it-IT"/>
        </w:rPr>
        <w:t xml:space="preserve">. </w:t>
      </w:r>
      <w:r w:rsidRPr="00F66CC9">
        <w:rPr>
          <w:b/>
          <w:i/>
          <w:color w:val="FF0000"/>
          <w:sz w:val="22"/>
          <w:szCs w:val="22"/>
          <w:lang w:val="it-IT"/>
        </w:rPr>
        <w:t xml:space="preserve"> </w:t>
      </w:r>
      <w:r w:rsidRPr="00F66CC9">
        <w:rPr>
          <w:i/>
          <w:sz w:val="22"/>
          <w:szCs w:val="22"/>
          <w:lang w:val="it-IT"/>
        </w:rPr>
        <w:t>(caietele de sarcini , Planul de  Control al Calităţii, Verificari si Incercari )</w:t>
      </w:r>
    </w:p>
    <w:p w:rsidR="008738F1" w:rsidRPr="00F66CC9" w:rsidRDefault="008738F1" w:rsidP="008738F1">
      <w:pPr>
        <w:pStyle w:val="DefaultText2"/>
        <w:ind w:firstLine="720"/>
        <w:jc w:val="both"/>
        <w:rPr>
          <w:sz w:val="22"/>
          <w:szCs w:val="22"/>
          <w:lang w:val="it-IT"/>
        </w:rPr>
      </w:pPr>
      <w:r w:rsidRPr="00F66CC9">
        <w:rPr>
          <w:sz w:val="22"/>
          <w:szCs w:val="22"/>
          <w:lang w:val="it-IT"/>
        </w:rPr>
        <w:lastRenderedPageBreak/>
        <w:t xml:space="preserve">(2) Executantul are obligaţia de a asigura instrumentele, utilajele şi materialele necesare pentru verificarea, măsurarea şi testarea lucrărilor. Costul probelor şi încercărilor, inclusiv manopera aferentă acestora, revin executantului, </w:t>
      </w:r>
      <w:r w:rsidRPr="00F66CC9">
        <w:rPr>
          <w:sz w:val="22"/>
          <w:szCs w:val="22"/>
          <w:lang w:val="es-ES"/>
        </w:rPr>
        <w:t>cu excepţia  probelor  şi încercărilor solicitate de achizitor şi neprevăzute în devizul ofertei.</w:t>
      </w:r>
    </w:p>
    <w:p w:rsidR="008738F1" w:rsidRPr="00F66CC9" w:rsidRDefault="008738F1" w:rsidP="008738F1">
      <w:pPr>
        <w:pStyle w:val="DefaultText2"/>
        <w:ind w:firstLine="720"/>
        <w:jc w:val="both"/>
        <w:rPr>
          <w:sz w:val="22"/>
          <w:szCs w:val="22"/>
          <w:lang w:val="it-IT"/>
        </w:rPr>
      </w:pPr>
      <w:r w:rsidRPr="00F66CC9">
        <w:rPr>
          <w:sz w:val="22"/>
          <w:szCs w:val="22"/>
          <w:lang w:val="it-IT"/>
        </w:rPr>
        <w:t>(3) Probele neprevăzute şi comandate de achizitor pentru verificarea unor lucrări sau materiale puse în operă vor fi suportate de executant dacă se dovedeşte că materialele nu sunt corespunzătoare calitativ sau că manopera nu este în conformitate cu prevederile contractului. În caz contrar, achizitorul va suporta aceste cheltuieli.</w:t>
      </w:r>
    </w:p>
    <w:p w:rsidR="008738F1" w:rsidRPr="00F66CC9" w:rsidRDefault="008738F1" w:rsidP="008738F1">
      <w:pPr>
        <w:pStyle w:val="DefaultText2"/>
        <w:jc w:val="both"/>
        <w:rPr>
          <w:sz w:val="22"/>
          <w:szCs w:val="22"/>
          <w:lang w:val="it-IT"/>
        </w:rPr>
      </w:pPr>
      <w:r w:rsidRPr="00F66CC9">
        <w:rPr>
          <w:sz w:val="22"/>
          <w:szCs w:val="22"/>
          <w:lang w:val="it-IT"/>
        </w:rPr>
        <w:t>16.1</w:t>
      </w:r>
      <w:r w:rsidR="00C7051D">
        <w:rPr>
          <w:sz w:val="22"/>
          <w:szCs w:val="22"/>
          <w:lang w:val="it-IT"/>
        </w:rPr>
        <w:t>4</w:t>
      </w:r>
      <w:r w:rsidRPr="00F66CC9">
        <w:rPr>
          <w:sz w:val="22"/>
          <w:szCs w:val="22"/>
          <w:lang w:val="it-IT"/>
        </w:rPr>
        <w:t>. Lucrările, componentele, materialele şi produsele se vor conforma specificaţiilor, schiţelor, studiilor, modelelor, eşantioanelor şi altor cerinţe prevăzute de contract care trebuie să fie la dispoziţia achizitorului (reprezentantului acestuia) în scopul identificării pe toată perioada execuţiei.</w:t>
      </w:r>
    </w:p>
    <w:p w:rsidR="008738F1" w:rsidRPr="00F66CC9" w:rsidRDefault="008738F1" w:rsidP="008738F1">
      <w:pPr>
        <w:pStyle w:val="DefaultText2"/>
        <w:jc w:val="both"/>
        <w:rPr>
          <w:sz w:val="22"/>
          <w:szCs w:val="22"/>
          <w:lang w:val="it-IT"/>
        </w:rPr>
      </w:pPr>
      <w:r w:rsidRPr="00F66CC9">
        <w:rPr>
          <w:sz w:val="22"/>
          <w:szCs w:val="22"/>
          <w:lang w:val="it-IT"/>
        </w:rPr>
        <w:t>16.1</w:t>
      </w:r>
      <w:r w:rsidR="00C7051D">
        <w:rPr>
          <w:sz w:val="22"/>
          <w:szCs w:val="22"/>
          <w:lang w:val="it-IT"/>
        </w:rPr>
        <w:t>5</w:t>
      </w:r>
      <w:r w:rsidRPr="00F66CC9">
        <w:rPr>
          <w:sz w:val="22"/>
          <w:szCs w:val="22"/>
          <w:lang w:val="it-IT"/>
        </w:rPr>
        <w:t>. Executantul este singurul responsabil faţă de achizitor pentru furnizarea şi punerea în operă a materialelor precum şi pentru defecţiunile ce pot apărea ca urmare a asamblării lor.</w:t>
      </w:r>
    </w:p>
    <w:p w:rsidR="008738F1" w:rsidRPr="00F66CC9" w:rsidRDefault="008738F1" w:rsidP="008738F1">
      <w:pPr>
        <w:pStyle w:val="DefaultText2"/>
        <w:jc w:val="both"/>
        <w:rPr>
          <w:sz w:val="22"/>
          <w:szCs w:val="22"/>
          <w:lang w:val="it-IT"/>
        </w:rPr>
      </w:pPr>
      <w:r w:rsidRPr="00F66CC9">
        <w:rPr>
          <w:sz w:val="22"/>
          <w:szCs w:val="22"/>
          <w:lang w:val="it-IT"/>
        </w:rPr>
        <w:t>16.1</w:t>
      </w:r>
      <w:r w:rsidR="00C7051D">
        <w:rPr>
          <w:sz w:val="22"/>
          <w:szCs w:val="22"/>
          <w:lang w:val="it-IT"/>
        </w:rPr>
        <w:t>6</w:t>
      </w:r>
      <w:r w:rsidRPr="00F66CC9">
        <w:rPr>
          <w:sz w:val="22"/>
          <w:szCs w:val="22"/>
          <w:lang w:val="it-IT"/>
        </w:rPr>
        <w:t>. Executantul garantează că materialele, furniturile şi echipamentele utilizate sunt noi, de primă calitate, standardizate şi uşor de înlocuit într-un interval de timp redus. Materialele, furniturile şi echipamentele folosite trebuie să fie conforme cu specificaţiile tehnice şi reglementările şi normele europene precum şi cu dispoziţiile din documentele contractului.</w:t>
      </w:r>
    </w:p>
    <w:p w:rsidR="008738F1" w:rsidRPr="00F66CC9" w:rsidRDefault="008738F1" w:rsidP="008738F1">
      <w:pPr>
        <w:pStyle w:val="DefaultText2"/>
        <w:jc w:val="both"/>
        <w:rPr>
          <w:sz w:val="22"/>
          <w:szCs w:val="22"/>
          <w:lang w:val="it-IT"/>
        </w:rPr>
      </w:pPr>
      <w:r w:rsidRPr="00F66CC9">
        <w:rPr>
          <w:sz w:val="22"/>
          <w:szCs w:val="22"/>
          <w:lang w:val="it-IT"/>
        </w:rPr>
        <w:t xml:space="preserve"> 16.1</w:t>
      </w:r>
      <w:r w:rsidR="00C7051D">
        <w:rPr>
          <w:sz w:val="22"/>
          <w:szCs w:val="22"/>
          <w:lang w:val="it-IT"/>
        </w:rPr>
        <w:t>7.</w:t>
      </w:r>
      <w:r w:rsidRPr="00F66CC9">
        <w:rPr>
          <w:sz w:val="22"/>
          <w:szCs w:val="22"/>
          <w:lang w:val="it-IT"/>
        </w:rPr>
        <w:t xml:space="preserve">  (1) Executantul are obligaţia de a nu acoperi lucrările care devin ascunse, fără aprobarea achizitorului.</w:t>
      </w:r>
    </w:p>
    <w:p w:rsidR="008738F1" w:rsidRPr="00F66CC9" w:rsidRDefault="008738F1" w:rsidP="008738F1">
      <w:pPr>
        <w:pStyle w:val="DefaultText2"/>
        <w:ind w:firstLine="720"/>
        <w:jc w:val="both"/>
        <w:rPr>
          <w:sz w:val="22"/>
          <w:szCs w:val="22"/>
          <w:lang w:val="it-IT"/>
        </w:rPr>
      </w:pPr>
      <w:r w:rsidRPr="00F66CC9">
        <w:rPr>
          <w:sz w:val="22"/>
          <w:szCs w:val="22"/>
          <w:lang w:val="it-IT"/>
        </w:rPr>
        <w:t>(2) Executantul are obligaţia de a notifica achizitorului, ori de câte ori astfel de lucrări, inclusiv fundaţiile, sunt finalizate, pentru a fi examinate şi măsurate.</w:t>
      </w:r>
    </w:p>
    <w:p w:rsidR="008738F1" w:rsidRPr="00F66CC9" w:rsidRDefault="008738F1" w:rsidP="008738F1">
      <w:pPr>
        <w:pStyle w:val="DefaultText2"/>
        <w:ind w:firstLine="720"/>
        <w:jc w:val="both"/>
        <w:rPr>
          <w:sz w:val="22"/>
          <w:szCs w:val="22"/>
          <w:lang w:val="it-IT"/>
        </w:rPr>
      </w:pPr>
      <w:r w:rsidRPr="00F66CC9">
        <w:rPr>
          <w:sz w:val="22"/>
          <w:szCs w:val="22"/>
          <w:lang w:val="it-IT"/>
        </w:rPr>
        <w:t>(3) Executantul are obligaţia de a dezveli orice parte sau părţi de lucrare, la dispoziţia achizitorului, şi de a reface această parte sau părţi de lucrare, dacă este cazul.</w:t>
      </w:r>
    </w:p>
    <w:p w:rsidR="008738F1" w:rsidRPr="00F66CC9" w:rsidRDefault="008738F1" w:rsidP="008738F1">
      <w:pPr>
        <w:pStyle w:val="DefaultText2"/>
        <w:ind w:firstLine="720"/>
        <w:jc w:val="both"/>
        <w:rPr>
          <w:sz w:val="22"/>
          <w:szCs w:val="22"/>
          <w:lang w:val="it-IT"/>
        </w:rPr>
      </w:pPr>
      <w:r w:rsidRPr="00F66CC9">
        <w:rPr>
          <w:sz w:val="22"/>
          <w:szCs w:val="22"/>
          <w:lang w:val="it-IT"/>
        </w:rPr>
        <w:t>(4) În cazul în care se constată că lucrările sunt de calitate corespunzătoare şi au fost executate conform documentaţiei de execuţie, atunci cheltuielile privind dezvelirea şi refacerea vor fi suportate de către achizitor, iar în caz contrar, de către executant.</w:t>
      </w:r>
    </w:p>
    <w:p w:rsidR="008738F1" w:rsidRPr="00F66CC9" w:rsidRDefault="008738F1" w:rsidP="008738F1">
      <w:pPr>
        <w:pStyle w:val="BodyText"/>
        <w:ind w:left="57"/>
        <w:rPr>
          <w:rFonts w:ascii="Times New Roman" w:hAnsi="Times New Roman"/>
          <w:sz w:val="22"/>
          <w:szCs w:val="22"/>
        </w:rPr>
      </w:pPr>
    </w:p>
    <w:p w:rsidR="008738F1" w:rsidRPr="00F66CC9" w:rsidRDefault="008738F1" w:rsidP="008738F1">
      <w:pPr>
        <w:pStyle w:val="DefaultText2"/>
        <w:jc w:val="both"/>
        <w:rPr>
          <w:b/>
          <w:sz w:val="22"/>
          <w:szCs w:val="22"/>
          <w:lang w:val="ro-RO"/>
        </w:rPr>
      </w:pPr>
    </w:p>
    <w:p w:rsidR="008738F1" w:rsidRPr="00F66CC9" w:rsidRDefault="008738F1" w:rsidP="008738F1">
      <w:pPr>
        <w:pStyle w:val="DefaultText2"/>
        <w:jc w:val="both"/>
        <w:rPr>
          <w:i/>
          <w:sz w:val="22"/>
          <w:szCs w:val="22"/>
          <w:lang w:val="ro-RO"/>
        </w:rPr>
      </w:pPr>
      <w:r w:rsidRPr="00F66CC9">
        <w:rPr>
          <w:b/>
          <w:i/>
          <w:sz w:val="22"/>
          <w:szCs w:val="22"/>
          <w:lang w:val="ro-RO"/>
        </w:rPr>
        <w:t>17. Întârzierea,  şi suspendarea lucrărilor</w:t>
      </w:r>
    </w:p>
    <w:p w:rsidR="008738F1" w:rsidRPr="000C7699" w:rsidRDefault="008738F1" w:rsidP="008738F1">
      <w:pPr>
        <w:pStyle w:val="DefaultText2"/>
        <w:jc w:val="both"/>
        <w:rPr>
          <w:sz w:val="22"/>
          <w:szCs w:val="22"/>
          <w:lang w:val="ro-RO"/>
        </w:rPr>
      </w:pPr>
      <w:r w:rsidRPr="000C7699">
        <w:rPr>
          <w:sz w:val="22"/>
          <w:szCs w:val="22"/>
          <w:lang w:val="ro-RO"/>
        </w:rPr>
        <w:t xml:space="preserve">17.1 - În cazul în care: </w:t>
      </w:r>
    </w:p>
    <w:p w:rsidR="008738F1" w:rsidRPr="000C7699" w:rsidRDefault="008738F1" w:rsidP="008738F1">
      <w:pPr>
        <w:pStyle w:val="DefaultText2"/>
        <w:tabs>
          <w:tab w:val="left" w:pos="1872"/>
        </w:tabs>
        <w:ind w:left="900"/>
        <w:jc w:val="both"/>
        <w:rPr>
          <w:sz w:val="22"/>
          <w:szCs w:val="22"/>
          <w:lang w:val="es-ES"/>
        </w:rPr>
      </w:pPr>
      <w:r w:rsidRPr="000C7699">
        <w:rPr>
          <w:sz w:val="22"/>
          <w:szCs w:val="22"/>
          <w:lang w:val="pt-BR"/>
        </w:rPr>
        <w:t xml:space="preserve">a) </w:t>
      </w:r>
      <w:r w:rsidRPr="000C7699">
        <w:rPr>
          <w:sz w:val="22"/>
          <w:szCs w:val="22"/>
          <w:lang w:val="fr-FR"/>
        </w:rPr>
        <w:t>condiţiile climaterice excepţional de nefavorabile; sau</w:t>
      </w:r>
    </w:p>
    <w:p w:rsidR="008738F1" w:rsidRPr="000C7699" w:rsidRDefault="00012722" w:rsidP="008738F1">
      <w:pPr>
        <w:pStyle w:val="DefaultText2"/>
        <w:tabs>
          <w:tab w:val="left" w:pos="1872"/>
        </w:tabs>
        <w:ind w:left="900"/>
        <w:jc w:val="both"/>
        <w:rPr>
          <w:sz w:val="22"/>
          <w:szCs w:val="22"/>
          <w:lang w:val="es-ES"/>
        </w:rPr>
      </w:pPr>
      <w:r w:rsidRPr="000C7699">
        <w:rPr>
          <w:sz w:val="22"/>
          <w:szCs w:val="22"/>
          <w:lang w:val="es-ES"/>
        </w:rPr>
        <w:t>b</w:t>
      </w:r>
      <w:r w:rsidR="008738F1" w:rsidRPr="000C7699">
        <w:rPr>
          <w:sz w:val="22"/>
          <w:szCs w:val="22"/>
          <w:lang w:val="es-ES"/>
        </w:rPr>
        <w:t>) oricare alt motiv de întârziere care nu se datorează executantului şi nu a survenit prin încălcarea contractului de către acesta îndreptăţesc executantul de a solicita prelungirea termenului de execuţie a lucrărilor sau a oricărei părţi a acestora, atunci, prin consultare, părţile vor stabili:</w:t>
      </w:r>
    </w:p>
    <w:p w:rsidR="008738F1" w:rsidRPr="000C7699" w:rsidRDefault="008738F1" w:rsidP="008738F1">
      <w:pPr>
        <w:pStyle w:val="DefaultText2"/>
        <w:tabs>
          <w:tab w:val="left" w:pos="1584"/>
        </w:tabs>
        <w:jc w:val="both"/>
        <w:rPr>
          <w:sz w:val="22"/>
          <w:szCs w:val="22"/>
        </w:rPr>
      </w:pPr>
      <w:r w:rsidRPr="000C7699">
        <w:rPr>
          <w:sz w:val="22"/>
          <w:szCs w:val="22"/>
        </w:rPr>
        <w:t xml:space="preserve">                   - orice prelungire a duratei de execuţie la care executantul are dreptul;</w:t>
      </w:r>
    </w:p>
    <w:p w:rsidR="008738F1" w:rsidRPr="000C7699" w:rsidRDefault="008738F1" w:rsidP="008738F1">
      <w:pPr>
        <w:pStyle w:val="DefaultText2"/>
        <w:tabs>
          <w:tab w:val="left" w:pos="1584"/>
        </w:tabs>
        <w:jc w:val="both"/>
        <w:rPr>
          <w:sz w:val="22"/>
          <w:szCs w:val="22"/>
          <w:lang w:val="it-IT"/>
        </w:rPr>
      </w:pPr>
      <w:r w:rsidRPr="000C7699">
        <w:rPr>
          <w:sz w:val="22"/>
          <w:szCs w:val="22"/>
          <w:lang w:val="it-IT"/>
        </w:rPr>
        <w:t>17.2.- (1) Suspendarea execuţiei lucrărilor din motivul prevăzut la pct.b al art.17.1. se realizează la dispoziţia scrisă a achizitorului.</w:t>
      </w:r>
    </w:p>
    <w:p w:rsidR="008738F1" w:rsidRPr="000C7699" w:rsidRDefault="008738F1" w:rsidP="008738F1">
      <w:pPr>
        <w:pStyle w:val="DefaultText2"/>
        <w:tabs>
          <w:tab w:val="left" w:pos="1584"/>
        </w:tabs>
        <w:jc w:val="both"/>
        <w:rPr>
          <w:sz w:val="22"/>
          <w:szCs w:val="22"/>
          <w:lang w:val="it-IT"/>
        </w:rPr>
      </w:pPr>
      <w:r w:rsidRPr="000C7699">
        <w:rPr>
          <w:sz w:val="22"/>
          <w:szCs w:val="22"/>
          <w:lang w:val="it-IT"/>
        </w:rPr>
        <w:t xml:space="preserve">           (2) Decalarea termenului contractual va fi calculată luând în considerare perioada de suspendare, adăugându-se o durată suplimentară apreciată de comun acord pentru reintrarera în ritmul normal.</w:t>
      </w:r>
    </w:p>
    <w:p w:rsidR="008738F1" w:rsidRPr="000C7699" w:rsidRDefault="008738F1" w:rsidP="008738F1">
      <w:pPr>
        <w:spacing w:after="0" w:line="240" w:lineRule="auto"/>
        <w:ind w:left="57"/>
        <w:jc w:val="both"/>
        <w:rPr>
          <w:rFonts w:ascii="Times New Roman" w:hAnsi="Times New Roman" w:cs="Times New Roman"/>
          <w:lang w:val="ro-RO"/>
        </w:rPr>
      </w:pPr>
      <w:r w:rsidRPr="000C7699">
        <w:rPr>
          <w:rFonts w:ascii="Times New Roman" w:hAnsi="Times New Roman" w:cs="Times New Roman"/>
          <w:lang w:val="ro-RO"/>
        </w:rPr>
        <w:t>17.3.Achizitorul poate oricând dispune executantului, prin notificare prealabilă,  suspendarea executării unei părţi sau a tuturor lucrărilor. Pe perioada suspendării, executantul are obligaţia de proteja, păstra şi asigura paza acelei părţi sau a tuturor lucrărilor împotriva deteriorării, pierderii sau degradărilor.</w:t>
      </w:r>
    </w:p>
    <w:p w:rsidR="008738F1" w:rsidRPr="000C7699" w:rsidRDefault="008738F1" w:rsidP="008738F1">
      <w:pPr>
        <w:pStyle w:val="DefaultText2"/>
        <w:jc w:val="both"/>
        <w:rPr>
          <w:sz w:val="22"/>
          <w:szCs w:val="22"/>
          <w:lang w:val="ro-RO"/>
        </w:rPr>
      </w:pPr>
      <w:r w:rsidRPr="000C7699">
        <w:rPr>
          <w:sz w:val="22"/>
          <w:szCs w:val="22"/>
          <w:lang w:val="ro-RO"/>
        </w:rPr>
        <w:t>17.</w:t>
      </w:r>
      <w:r w:rsidR="000C7699" w:rsidRPr="000C7699">
        <w:rPr>
          <w:sz w:val="22"/>
          <w:szCs w:val="22"/>
          <w:lang w:val="ro-RO"/>
        </w:rPr>
        <w:t>4</w:t>
      </w:r>
      <w:r w:rsidRPr="000C7699">
        <w:rPr>
          <w:sz w:val="22"/>
          <w:szCs w:val="22"/>
          <w:lang w:val="ro-RO"/>
        </w:rPr>
        <w:t>. Executantul nu va fi îndreptăţit la o prelungire a duratei de execuţie şi/sau la plata costurilor suplimentare astfel cum sunt prevăzute la art....dacă aceasta a survenit ca urmare a remedierii consecinţelor unor erori din proiectul elaborat de executant, a lucrărilor sau materialelor necorespunzătoare sau a consecinţelor omisiunii executantului de a proteja, depozita sau asigura paza.</w:t>
      </w:r>
    </w:p>
    <w:p w:rsidR="008738F1" w:rsidRPr="00C7051D" w:rsidRDefault="008738F1" w:rsidP="008738F1">
      <w:pPr>
        <w:pStyle w:val="DefaultText2"/>
        <w:jc w:val="both"/>
        <w:rPr>
          <w:b/>
          <w:i/>
          <w:color w:val="FF0000"/>
          <w:sz w:val="22"/>
          <w:szCs w:val="22"/>
          <w:lang w:val="ro-RO"/>
        </w:rPr>
      </w:pPr>
    </w:p>
    <w:p w:rsidR="008738F1" w:rsidRPr="00F66CC9" w:rsidRDefault="008738F1" w:rsidP="008738F1">
      <w:pPr>
        <w:pStyle w:val="DefaultText2"/>
        <w:jc w:val="both"/>
        <w:rPr>
          <w:b/>
          <w:i/>
          <w:sz w:val="22"/>
          <w:szCs w:val="22"/>
          <w:lang w:val="ro-RO"/>
        </w:rPr>
      </w:pPr>
      <w:r w:rsidRPr="00F66CC9">
        <w:rPr>
          <w:b/>
          <w:i/>
          <w:sz w:val="22"/>
          <w:szCs w:val="22"/>
          <w:lang w:val="ro-RO"/>
        </w:rPr>
        <w:t>18. Finalizarea şi recepţia documentaţiei tehnico-economice / documentaţiei de avizare....)</w:t>
      </w:r>
    </w:p>
    <w:p w:rsidR="008738F1" w:rsidRPr="00F66CC9" w:rsidRDefault="008738F1" w:rsidP="008738F1">
      <w:pPr>
        <w:pStyle w:val="DefaultText2"/>
        <w:jc w:val="both"/>
        <w:rPr>
          <w:b/>
          <w:i/>
          <w:sz w:val="22"/>
          <w:szCs w:val="22"/>
          <w:lang w:val="ro-RO"/>
        </w:rPr>
      </w:pPr>
    </w:p>
    <w:p w:rsidR="008738F1" w:rsidRPr="00F66CC9" w:rsidRDefault="008738F1" w:rsidP="008738F1">
      <w:pPr>
        <w:pStyle w:val="DefaultText2"/>
        <w:jc w:val="both"/>
        <w:rPr>
          <w:sz w:val="22"/>
          <w:szCs w:val="22"/>
          <w:lang w:val="ro-RO"/>
        </w:rPr>
      </w:pPr>
      <w:r w:rsidRPr="00F66CC9">
        <w:rPr>
          <w:sz w:val="22"/>
          <w:szCs w:val="22"/>
          <w:lang w:val="ro-RO"/>
        </w:rPr>
        <w:t xml:space="preserve">18.1. Documentaţiile tehnice ce fac obiectul contractului se predau achizitorului în </w:t>
      </w:r>
      <w:r w:rsidR="000C7699">
        <w:rPr>
          <w:sz w:val="22"/>
          <w:szCs w:val="22"/>
          <w:lang w:val="ro-RO"/>
        </w:rPr>
        <w:t>original</w:t>
      </w:r>
      <w:r w:rsidRPr="00F66CC9">
        <w:rPr>
          <w:sz w:val="22"/>
          <w:szCs w:val="22"/>
          <w:lang w:val="ro-RO"/>
        </w:rPr>
        <w:t xml:space="preserve">, la sediul acestuia, în </w:t>
      </w:r>
      <w:r w:rsidR="000C7699">
        <w:rPr>
          <w:sz w:val="22"/>
          <w:szCs w:val="22"/>
          <w:lang w:val="ro-RO"/>
        </w:rPr>
        <w:t xml:space="preserve">2 </w:t>
      </w:r>
      <w:r w:rsidRPr="00F66CC9">
        <w:rPr>
          <w:sz w:val="22"/>
          <w:szCs w:val="22"/>
          <w:lang w:val="ro-RO"/>
        </w:rPr>
        <w:t>exemplare, atât piesele scrise cît şi cele desenate</w:t>
      </w:r>
      <w:r w:rsidR="000C7699">
        <w:rPr>
          <w:sz w:val="22"/>
          <w:szCs w:val="22"/>
          <w:lang w:val="ro-RO"/>
        </w:rPr>
        <w:t xml:space="preserve"> si 1 exemplar copie.</w:t>
      </w:r>
      <w:r w:rsidRPr="00F66CC9">
        <w:rPr>
          <w:sz w:val="22"/>
          <w:szCs w:val="22"/>
          <w:lang w:val="ro-RO"/>
        </w:rPr>
        <w:t xml:space="preserve"> Eventualele copii solicitate în plus de către achizitor se vor realiza contra cost pe cheltuiala acestuia.</w:t>
      </w:r>
    </w:p>
    <w:p w:rsidR="008738F1" w:rsidRPr="00F66CC9" w:rsidRDefault="008738F1" w:rsidP="008738F1">
      <w:pPr>
        <w:pStyle w:val="DefaultText2"/>
        <w:jc w:val="both"/>
        <w:rPr>
          <w:sz w:val="22"/>
          <w:szCs w:val="22"/>
          <w:lang w:val="ro-RO"/>
        </w:rPr>
      </w:pPr>
      <w:r w:rsidRPr="00F66CC9">
        <w:rPr>
          <w:sz w:val="22"/>
          <w:szCs w:val="22"/>
          <w:lang w:val="ro-RO"/>
        </w:rPr>
        <w:t>18.2. Recepţia documentaţiilor se face pe baza borderourilor de piese scrise şi desenate pe baza unui proces verbal de predare-primire a documentelor, pentru fiecare fază decontabilă, semnat de achizitor la momentul predării.</w:t>
      </w:r>
    </w:p>
    <w:p w:rsidR="008738F1" w:rsidRPr="00F66CC9" w:rsidRDefault="008738F1" w:rsidP="008738F1">
      <w:pPr>
        <w:pStyle w:val="DefaultText2"/>
        <w:jc w:val="both"/>
        <w:rPr>
          <w:sz w:val="22"/>
          <w:szCs w:val="22"/>
          <w:lang w:val="ro-RO"/>
        </w:rPr>
      </w:pPr>
      <w:r w:rsidRPr="00F66CC9">
        <w:rPr>
          <w:sz w:val="22"/>
          <w:szCs w:val="22"/>
          <w:lang w:val="ro-RO"/>
        </w:rPr>
        <w:t xml:space="preserve">18.3. În caz de constatare a unor lipsuri sau inadvertenţe în documentaţia predată, achizitorul va face obiecţiunile cuvenite în limitele temei de proiectare şi a obligaţiilor (misiunilor) asumate de executant, a normativelor şi </w:t>
      </w:r>
      <w:r w:rsidRPr="00F66CC9">
        <w:rPr>
          <w:sz w:val="22"/>
          <w:szCs w:val="22"/>
          <w:lang w:val="ro-RO"/>
        </w:rPr>
        <w:lastRenderedPageBreak/>
        <w:t>legilor în vigoare, în maxim .....zile de la primirea lucrării. Neprezentarea de obiecţiuni în acest termen prezumă acceptarea documentaţiei în forma predată.</w:t>
      </w:r>
    </w:p>
    <w:p w:rsidR="008738F1" w:rsidRPr="00F66CC9" w:rsidRDefault="008738F1" w:rsidP="008738F1">
      <w:pPr>
        <w:pStyle w:val="DefaultText2"/>
        <w:jc w:val="both"/>
        <w:rPr>
          <w:b/>
          <w:i/>
          <w:sz w:val="22"/>
          <w:szCs w:val="22"/>
          <w:lang w:val="ro-RO"/>
        </w:rPr>
      </w:pPr>
    </w:p>
    <w:p w:rsidR="008738F1" w:rsidRPr="00F66CC9" w:rsidRDefault="008738F1" w:rsidP="008738F1">
      <w:pPr>
        <w:pStyle w:val="DefaultText2"/>
        <w:jc w:val="both"/>
        <w:rPr>
          <w:b/>
          <w:i/>
          <w:sz w:val="22"/>
          <w:szCs w:val="22"/>
          <w:lang w:val="ro-RO"/>
        </w:rPr>
      </w:pPr>
      <w:r w:rsidRPr="00F66CC9">
        <w:rPr>
          <w:b/>
          <w:i/>
          <w:sz w:val="22"/>
          <w:szCs w:val="22"/>
          <w:lang w:val="ro-RO"/>
        </w:rPr>
        <w:t>19. Finalizarea şi recepţia lucrărilor</w:t>
      </w:r>
      <w:ins w:id="5" w:author="Miruna_Bohaltea" w:date="2010-04-14T16:00:00Z">
        <w:r w:rsidRPr="00F66CC9">
          <w:rPr>
            <w:b/>
            <w:i/>
            <w:sz w:val="22"/>
            <w:szCs w:val="22"/>
            <w:lang w:val="ro-RO"/>
          </w:rPr>
          <w:t xml:space="preserve"> </w:t>
        </w:r>
      </w:ins>
    </w:p>
    <w:p w:rsidR="008738F1" w:rsidRPr="00F66CC9" w:rsidRDefault="008738F1" w:rsidP="008738F1">
      <w:pPr>
        <w:pStyle w:val="DefaultText2"/>
        <w:jc w:val="both"/>
        <w:rPr>
          <w:b/>
          <w:sz w:val="22"/>
          <w:szCs w:val="22"/>
          <w:lang w:val="ro-RO"/>
        </w:rPr>
      </w:pPr>
      <w:r w:rsidRPr="00F66CC9">
        <w:rPr>
          <w:sz w:val="22"/>
          <w:szCs w:val="22"/>
          <w:lang w:val="ro-RO"/>
        </w:rPr>
        <w:t>19.1 - Ansamblul lucrărilor sau, dacă este cazul, oricare parte a lor, prevăzut a fi finalizat într-un termen stabilit prin graficul de execuţie, trebuie finalizat în termenul convenit, termen care se calculează de la data începerii lucrărilor.</w:t>
      </w:r>
    </w:p>
    <w:p w:rsidR="008738F1" w:rsidRPr="00F66CC9" w:rsidRDefault="008738F1" w:rsidP="008738F1">
      <w:pPr>
        <w:pStyle w:val="DefaultText2"/>
        <w:jc w:val="both"/>
        <w:rPr>
          <w:sz w:val="22"/>
          <w:szCs w:val="22"/>
          <w:lang w:val="es-ES"/>
        </w:rPr>
      </w:pPr>
      <w:r w:rsidRPr="00F66CC9">
        <w:rPr>
          <w:sz w:val="22"/>
          <w:szCs w:val="22"/>
          <w:lang w:val="es-ES"/>
        </w:rPr>
        <w:t>19.2 - (1) La finalizarea lucrărilor, executantul are obligaţia de a notifica, în scris, achizitorului că sunt îndeplinite condiţiile de recepţie, solicitând acestuia convocarea comisiei de recepţie.</w:t>
      </w:r>
    </w:p>
    <w:p w:rsidR="008738F1" w:rsidRPr="00F66CC9" w:rsidRDefault="008738F1" w:rsidP="008738F1">
      <w:pPr>
        <w:pStyle w:val="DefaultText2"/>
        <w:ind w:firstLine="720"/>
        <w:jc w:val="both"/>
        <w:rPr>
          <w:sz w:val="22"/>
          <w:szCs w:val="22"/>
          <w:lang w:val="es-ES"/>
        </w:rPr>
      </w:pPr>
      <w:r w:rsidRPr="00F66CC9">
        <w:rPr>
          <w:sz w:val="22"/>
          <w:szCs w:val="22"/>
          <w:lang w:val="es-ES"/>
        </w:rPr>
        <w:t>(2) Pe baza situaţiilor de lucrări executate confirmate şi a constatărilor efectuate pe teren, achizitorul va aprecia dacă sunt întrunite condiţiile pentru a convoca comisia de recepţie. În cazul în care se constată că sunt lipsuri sau deficienţe, acestea vor fi notificate executantului, stabilindu-se şi termenele pentru remediere şi finalizare. După constatarea remedierii tuturor lipsurilor şi deficienţelor, la o nouă solicitare a executantului, achizitorul va convoca comisia de recepţie.</w:t>
      </w:r>
    </w:p>
    <w:p w:rsidR="008738F1" w:rsidRPr="00F66CC9" w:rsidRDefault="008738F1" w:rsidP="008738F1">
      <w:pPr>
        <w:pStyle w:val="DefaultText2"/>
        <w:jc w:val="both"/>
        <w:rPr>
          <w:sz w:val="22"/>
          <w:szCs w:val="22"/>
          <w:lang w:val="es-ES"/>
        </w:rPr>
      </w:pPr>
    </w:p>
    <w:p w:rsidR="008738F1" w:rsidRPr="00F66CC9" w:rsidRDefault="008738F1" w:rsidP="008738F1">
      <w:pPr>
        <w:pStyle w:val="DefaultText2"/>
        <w:jc w:val="both"/>
        <w:rPr>
          <w:sz w:val="22"/>
          <w:szCs w:val="22"/>
          <w:lang w:val="es-ES"/>
        </w:rPr>
      </w:pPr>
      <w:r w:rsidRPr="00F66CC9">
        <w:rPr>
          <w:sz w:val="22"/>
          <w:szCs w:val="22"/>
          <w:lang w:val="es-ES"/>
        </w:rPr>
        <w:t>19.3.- Comisia de recepţie are obligaţia de a constata stadiul îndeplinirii contractului prin corelarea prevederilor acestuia cu documentaţia de execuţie şi cu reglementările în vigoare. În funcţie de constatările făcute, achizitorul are dreptul de a aproba sau de a respinge recepţia.</w:t>
      </w:r>
    </w:p>
    <w:p w:rsidR="008738F1" w:rsidRPr="00F66CC9" w:rsidRDefault="008738F1" w:rsidP="008738F1">
      <w:pPr>
        <w:pStyle w:val="DefaultText2"/>
        <w:jc w:val="both"/>
        <w:rPr>
          <w:sz w:val="22"/>
          <w:szCs w:val="22"/>
          <w:lang w:val="es-ES"/>
        </w:rPr>
      </w:pPr>
      <w:r w:rsidRPr="00F66CC9">
        <w:rPr>
          <w:sz w:val="22"/>
          <w:szCs w:val="22"/>
          <w:lang w:val="es-ES"/>
        </w:rPr>
        <w:t xml:space="preserve">19.4 - Recepţia se poate face şi pentru părţi ale lucrării, distincte din punct de vedere fizic şi funcţional. </w:t>
      </w:r>
    </w:p>
    <w:p w:rsidR="008738F1" w:rsidRPr="00F66CC9" w:rsidRDefault="008738F1" w:rsidP="008738F1">
      <w:pPr>
        <w:shd w:val="clear" w:color="auto" w:fill="FFFFFF"/>
        <w:spacing w:after="0" w:line="240" w:lineRule="auto"/>
        <w:jc w:val="both"/>
        <w:rPr>
          <w:rFonts w:ascii="Times New Roman" w:hAnsi="Times New Roman" w:cs="Times New Roman"/>
          <w:b/>
          <w:bCs/>
          <w:lang w:val="es-ES" w:eastAsia="ro-RO"/>
        </w:rPr>
      </w:pPr>
    </w:p>
    <w:p w:rsidR="008738F1" w:rsidRPr="00F66CC9" w:rsidRDefault="00CE026C" w:rsidP="008738F1">
      <w:pPr>
        <w:shd w:val="clear" w:color="auto" w:fill="FFFFFF"/>
        <w:spacing w:after="0" w:line="240" w:lineRule="auto"/>
        <w:jc w:val="both"/>
        <w:rPr>
          <w:rFonts w:ascii="Times New Roman" w:hAnsi="Times New Roman" w:cs="Times New Roman"/>
          <w:b/>
          <w:bCs/>
          <w:lang w:val="es-ES" w:eastAsia="ro-RO"/>
        </w:rPr>
      </w:pPr>
      <w:r>
        <w:rPr>
          <w:rFonts w:ascii="Times New Roman" w:hAnsi="Times New Roman" w:cs="Times New Roman"/>
          <w:b/>
          <w:bCs/>
          <w:lang w:val="es-ES" w:eastAsia="ro-RO"/>
        </w:rPr>
        <w:t>19.1</w:t>
      </w:r>
      <w:r w:rsidR="008738F1" w:rsidRPr="00F66CC9">
        <w:rPr>
          <w:rFonts w:ascii="Times New Roman" w:hAnsi="Times New Roman" w:cs="Times New Roman"/>
          <w:b/>
          <w:bCs/>
          <w:lang w:val="es-ES" w:eastAsia="ro-RO"/>
        </w:rPr>
        <w:t>. Recepţia lucrărilor şi a sectoarelor de lucrări</w:t>
      </w:r>
    </w:p>
    <w:p w:rsidR="008738F1" w:rsidRPr="00F66CC9" w:rsidRDefault="008738F1" w:rsidP="008738F1">
      <w:pPr>
        <w:shd w:val="clear" w:color="auto" w:fill="FFFFFF"/>
        <w:spacing w:after="0" w:line="240" w:lineRule="auto"/>
        <w:jc w:val="both"/>
        <w:rPr>
          <w:rFonts w:ascii="Times New Roman" w:hAnsi="Times New Roman" w:cs="Times New Roman"/>
          <w:b/>
          <w:bCs/>
          <w:lang w:val="es-ES" w:eastAsia="ro-RO"/>
        </w:rPr>
      </w:pPr>
    </w:p>
    <w:p w:rsidR="008738F1" w:rsidRPr="00F66CC9" w:rsidRDefault="008738F1" w:rsidP="008738F1">
      <w:pPr>
        <w:spacing w:after="0" w:line="240" w:lineRule="auto"/>
        <w:jc w:val="both"/>
        <w:rPr>
          <w:rFonts w:ascii="Times New Roman" w:hAnsi="Times New Roman" w:cs="Times New Roman"/>
          <w:iCs/>
          <w:lang w:val="es-ES"/>
        </w:rPr>
      </w:pPr>
      <w:r w:rsidRPr="00F66CC9">
        <w:rPr>
          <w:rFonts w:ascii="Times New Roman" w:hAnsi="Times New Roman" w:cs="Times New Roman"/>
          <w:iCs/>
          <w:lang w:val="es-ES"/>
        </w:rPr>
        <w:t>1. Dacă lucrările sunt împărţite în sectoare executantul poate solicita în mod similar, emiterea unui certificat de recepţie la terminarea lucrărilor pentru fincare sector.</w:t>
      </w:r>
    </w:p>
    <w:p w:rsidR="008738F1" w:rsidRPr="00F66CC9" w:rsidRDefault="008738F1" w:rsidP="008738F1">
      <w:pPr>
        <w:spacing w:after="0" w:line="240" w:lineRule="auto"/>
        <w:jc w:val="both"/>
        <w:rPr>
          <w:rFonts w:ascii="Times New Roman" w:hAnsi="Times New Roman" w:cs="Times New Roman"/>
          <w:iCs/>
          <w:lang w:val="es-ES"/>
        </w:rPr>
      </w:pPr>
      <w:r w:rsidRPr="00F66CC9">
        <w:rPr>
          <w:rFonts w:ascii="Times New Roman" w:hAnsi="Times New Roman" w:cs="Times New Roman"/>
          <w:iCs/>
          <w:lang w:val="es-ES"/>
        </w:rPr>
        <w:t>2. În termen de …zile de la primirea înştiinţării de la executant, achizitorul :</w:t>
      </w:r>
    </w:p>
    <w:p w:rsidR="008738F1" w:rsidRPr="00F66CC9" w:rsidRDefault="008738F1" w:rsidP="008738F1">
      <w:pPr>
        <w:spacing w:after="0" w:line="240" w:lineRule="auto"/>
        <w:ind w:firstLine="720"/>
        <w:jc w:val="both"/>
        <w:rPr>
          <w:rFonts w:ascii="Times New Roman" w:hAnsi="Times New Roman" w:cs="Times New Roman"/>
          <w:iCs/>
          <w:lang w:val="es-ES"/>
        </w:rPr>
      </w:pPr>
      <w:r w:rsidRPr="00F66CC9">
        <w:rPr>
          <w:rFonts w:ascii="Times New Roman" w:hAnsi="Times New Roman" w:cs="Times New Roman"/>
          <w:iCs/>
          <w:lang w:val="es-ES"/>
        </w:rPr>
        <w:t>a. va emite către executant, certificatul de recepţie la terminarea lucrărilor precizând data la care lucrările/sectorul, au fost terminate în conformitate cu prevederile contractului, cu excepţia unor lucrări minore rămase neexecutate şi a unor defecte care un afectează substanţial folosirea lucrărilor/sectorului în scopul prevăzut;</w:t>
      </w:r>
    </w:p>
    <w:p w:rsidR="008738F1" w:rsidRPr="00F66CC9" w:rsidRDefault="008738F1" w:rsidP="008738F1">
      <w:pPr>
        <w:spacing w:after="0" w:line="240" w:lineRule="auto"/>
        <w:ind w:firstLine="720"/>
        <w:jc w:val="both"/>
        <w:rPr>
          <w:rFonts w:ascii="Times New Roman" w:hAnsi="Times New Roman" w:cs="Times New Roman"/>
          <w:iCs/>
          <w:lang w:val="es-ES"/>
        </w:rPr>
      </w:pPr>
      <w:r w:rsidRPr="00F66CC9">
        <w:rPr>
          <w:rFonts w:ascii="Times New Roman" w:hAnsi="Times New Roman" w:cs="Times New Roman"/>
          <w:iCs/>
          <w:lang w:val="es-ES"/>
        </w:rPr>
        <w:t>b. va respinge solicitarea prezentând justificări şi specificând lucrările necesare a fi executate de către executant, pentru  a face posibilă remiterea certificatului de recepţie la terminarea lucrării; Executantul va termina aceste lucrări înainte de a transmite o nouă înştiinţare.</w:t>
      </w:r>
    </w:p>
    <w:p w:rsidR="008738F1" w:rsidRPr="00F66CC9" w:rsidRDefault="008738F1" w:rsidP="008738F1">
      <w:pPr>
        <w:spacing w:after="0" w:line="240" w:lineRule="auto"/>
        <w:jc w:val="both"/>
        <w:rPr>
          <w:rFonts w:ascii="Times New Roman" w:hAnsi="Times New Roman" w:cs="Times New Roman"/>
          <w:iCs/>
          <w:lang w:val="es-ES"/>
        </w:rPr>
      </w:pPr>
      <w:r w:rsidRPr="00F66CC9">
        <w:rPr>
          <w:rFonts w:ascii="Times New Roman" w:hAnsi="Times New Roman" w:cs="Times New Roman"/>
          <w:iCs/>
          <w:lang w:val="es-ES"/>
        </w:rPr>
        <w:t>3. Procedurile pentru recepţia lucrărilor şi a sectoarelor de lucrări se vor completa cu cerinţele legilslaţiei în vigoare  referitoare la recepţie.</w:t>
      </w:r>
    </w:p>
    <w:p w:rsidR="008738F1" w:rsidRPr="00F66CC9" w:rsidRDefault="008738F1" w:rsidP="008738F1">
      <w:pPr>
        <w:spacing w:after="0" w:line="240" w:lineRule="auto"/>
        <w:jc w:val="both"/>
        <w:rPr>
          <w:rFonts w:ascii="Times New Roman" w:hAnsi="Times New Roman" w:cs="Times New Roman"/>
          <w:lang w:val="es-ES"/>
        </w:rPr>
      </w:pPr>
    </w:p>
    <w:p w:rsidR="008738F1" w:rsidRPr="00F66CC9" w:rsidRDefault="008738F1" w:rsidP="008738F1">
      <w:pPr>
        <w:pStyle w:val="DefaultText2"/>
        <w:jc w:val="both"/>
        <w:rPr>
          <w:b/>
          <w:i/>
          <w:sz w:val="22"/>
          <w:szCs w:val="22"/>
          <w:lang w:val="es-ES"/>
        </w:rPr>
      </w:pPr>
      <w:r w:rsidRPr="00F66CC9">
        <w:rPr>
          <w:b/>
          <w:i/>
          <w:sz w:val="22"/>
          <w:szCs w:val="22"/>
          <w:lang w:val="es-ES"/>
        </w:rPr>
        <w:t>2</w:t>
      </w:r>
      <w:r w:rsidR="00CE026C">
        <w:rPr>
          <w:b/>
          <w:i/>
          <w:sz w:val="22"/>
          <w:szCs w:val="22"/>
          <w:lang w:val="es-ES"/>
        </w:rPr>
        <w:t>0</w:t>
      </w:r>
      <w:r w:rsidRPr="00F66CC9">
        <w:rPr>
          <w:b/>
          <w:i/>
          <w:sz w:val="22"/>
          <w:szCs w:val="22"/>
          <w:lang w:val="es-ES"/>
        </w:rPr>
        <w:t>. Perioada de garanţie acordată lucrărilor</w:t>
      </w:r>
    </w:p>
    <w:p w:rsidR="008738F1" w:rsidRPr="00F66CC9" w:rsidRDefault="008738F1" w:rsidP="008738F1">
      <w:pPr>
        <w:pStyle w:val="DefaultText2"/>
        <w:jc w:val="both"/>
        <w:rPr>
          <w:sz w:val="22"/>
          <w:szCs w:val="22"/>
          <w:lang w:val="es-ES"/>
        </w:rPr>
      </w:pPr>
      <w:r w:rsidRPr="00F66CC9">
        <w:rPr>
          <w:sz w:val="22"/>
          <w:szCs w:val="22"/>
          <w:lang w:val="es-ES"/>
        </w:rPr>
        <w:t>2</w:t>
      </w:r>
      <w:r w:rsidR="00CE026C">
        <w:rPr>
          <w:sz w:val="22"/>
          <w:szCs w:val="22"/>
          <w:lang w:val="es-ES"/>
        </w:rPr>
        <w:t>0</w:t>
      </w:r>
      <w:r w:rsidRPr="00F66CC9">
        <w:rPr>
          <w:sz w:val="22"/>
          <w:szCs w:val="22"/>
          <w:lang w:val="es-ES"/>
        </w:rPr>
        <w:t xml:space="preserve">.1 - Perioada de garanţie </w:t>
      </w:r>
      <w:r w:rsidR="003A3817">
        <w:rPr>
          <w:sz w:val="22"/>
          <w:szCs w:val="22"/>
          <w:lang w:val="es-ES"/>
        </w:rPr>
        <w:t xml:space="preserve">este de </w:t>
      </w:r>
      <w:r w:rsidR="00040187" w:rsidRPr="00040187">
        <w:rPr>
          <w:b/>
          <w:sz w:val="22"/>
          <w:szCs w:val="22"/>
          <w:lang w:val="es-ES"/>
        </w:rPr>
        <w:t>5 (cinci)</w:t>
      </w:r>
      <w:r w:rsidR="001967D1" w:rsidRPr="003A3817">
        <w:rPr>
          <w:b/>
          <w:sz w:val="22"/>
          <w:szCs w:val="22"/>
          <w:lang w:val="es-ES"/>
        </w:rPr>
        <w:t xml:space="preserve">  ani</w:t>
      </w:r>
      <w:r w:rsidR="001967D1">
        <w:rPr>
          <w:sz w:val="22"/>
          <w:szCs w:val="22"/>
          <w:lang w:val="es-ES"/>
        </w:rPr>
        <w:t xml:space="preserve"> si </w:t>
      </w:r>
      <w:r w:rsidRPr="00F66CC9">
        <w:rPr>
          <w:sz w:val="22"/>
          <w:szCs w:val="22"/>
          <w:lang w:val="es-ES"/>
        </w:rPr>
        <w:t>decurge de la data recepţiei la terminarea lucrărilor şi până la recepţia finală.</w:t>
      </w:r>
    </w:p>
    <w:p w:rsidR="008738F1" w:rsidRPr="00F66CC9" w:rsidRDefault="008738F1" w:rsidP="008738F1">
      <w:pPr>
        <w:pStyle w:val="DefaultText1"/>
        <w:jc w:val="both"/>
        <w:rPr>
          <w:sz w:val="22"/>
          <w:szCs w:val="22"/>
          <w:lang w:val="es-ES"/>
        </w:rPr>
      </w:pPr>
      <w:r w:rsidRPr="00F66CC9">
        <w:rPr>
          <w:sz w:val="22"/>
          <w:szCs w:val="22"/>
          <w:lang w:val="es-ES"/>
        </w:rPr>
        <w:t>2</w:t>
      </w:r>
      <w:r w:rsidR="00CE026C">
        <w:rPr>
          <w:sz w:val="22"/>
          <w:szCs w:val="22"/>
          <w:lang w:val="es-ES"/>
        </w:rPr>
        <w:t>0</w:t>
      </w:r>
      <w:r w:rsidRPr="00F66CC9">
        <w:rPr>
          <w:sz w:val="22"/>
          <w:szCs w:val="22"/>
          <w:lang w:val="es-ES"/>
        </w:rPr>
        <w:t>.2 - (1) În perioada de garanţie, executantul are obligaţia, în urma dispoziţiei date de achizitor, de a executa toate lucrările de modificare, reconstrucţie şi remediere a viciilor şi a altor defecte a căror cauză este nerespectarea clauzelor contractuale.</w:t>
      </w:r>
    </w:p>
    <w:p w:rsidR="008738F1" w:rsidRPr="00F66CC9" w:rsidRDefault="008738F1" w:rsidP="008738F1">
      <w:pPr>
        <w:pStyle w:val="DefaultText2"/>
        <w:ind w:firstLine="720"/>
        <w:jc w:val="both"/>
        <w:rPr>
          <w:sz w:val="22"/>
          <w:szCs w:val="22"/>
          <w:lang w:val="es-ES"/>
        </w:rPr>
      </w:pPr>
      <w:r w:rsidRPr="00F66CC9">
        <w:rPr>
          <w:sz w:val="22"/>
          <w:szCs w:val="22"/>
          <w:lang w:val="es-ES"/>
        </w:rPr>
        <w:t>2) Executantul are obligaţia de a executa toate activităţile prevăzute la alin.(1), pe cheltuiala proprie, în cazul în care ele sunt necesare datorită:</w:t>
      </w:r>
    </w:p>
    <w:p w:rsidR="008738F1" w:rsidRPr="00F66CC9" w:rsidRDefault="008738F1" w:rsidP="008738F1">
      <w:pPr>
        <w:pStyle w:val="DefaultText2"/>
        <w:ind w:left="900"/>
        <w:jc w:val="both"/>
        <w:rPr>
          <w:sz w:val="22"/>
          <w:szCs w:val="22"/>
          <w:lang w:val="it-IT"/>
        </w:rPr>
      </w:pPr>
      <w:r w:rsidRPr="00F66CC9">
        <w:rPr>
          <w:sz w:val="22"/>
          <w:szCs w:val="22"/>
          <w:lang w:val="it-IT"/>
        </w:rPr>
        <w:t xml:space="preserve">a) utilizării de materiale, de instalaţii sau a unei manopere neconforme cu prevederile contractului; </w:t>
      </w:r>
    </w:p>
    <w:p w:rsidR="008738F1" w:rsidRPr="00F66CC9" w:rsidRDefault="008738F1" w:rsidP="008738F1">
      <w:pPr>
        <w:pStyle w:val="DefaultText2"/>
        <w:ind w:left="900"/>
        <w:jc w:val="both"/>
        <w:rPr>
          <w:sz w:val="22"/>
          <w:szCs w:val="22"/>
          <w:lang w:val="es-ES"/>
        </w:rPr>
      </w:pPr>
      <w:r w:rsidRPr="00F66CC9">
        <w:rPr>
          <w:sz w:val="22"/>
          <w:szCs w:val="22"/>
          <w:lang w:val="es-ES"/>
        </w:rPr>
        <w:t xml:space="preserve"> b) unui viciu de concepţie, acolo unde executantul este responsabil de proiectarea unei părţi a lucrărilor; </w:t>
      </w:r>
    </w:p>
    <w:p w:rsidR="008738F1" w:rsidRPr="00F66CC9" w:rsidRDefault="008738F1" w:rsidP="008738F1">
      <w:pPr>
        <w:pStyle w:val="DefaultText2"/>
        <w:ind w:left="900"/>
        <w:jc w:val="both"/>
        <w:rPr>
          <w:sz w:val="22"/>
          <w:szCs w:val="22"/>
          <w:lang w:val="es-ES"/>
        </w:rPr>
      </w:pPr>
      <w:r w:rsidRPr="00F66CC9">
        <w:rPr>
          <w:sz w:val="22"/>
          <w:szCs w:val="22"/>
          <w:lang w:val="es-ES"/>
        </w:rPr>
        <w:t xml:space="preserve"> c) neglijenţei sau neîndeplinirii de catre executant a oricăreia dintre obligaţiile explicite sau implicite care îi revin în baza contractului.</w:t>
      </w:r>
    </w:p>
    <w:p w:rsidR="008738F1" w:rsidRPr="00F66CC9" w:rsidRDefault="008738F1" w:rsidP="008738F1">
      <w:pPr>
        <w:pStyle w:val="DefaultText1"/>
        <w:ind w:firstLine="720"/>
        <w:jc w:val="both"/>
        <w:rPr>
          <w:sz w:val="22"/>
          <w:szCs w:val="22"/>
          <w:lang w:val="es-ES"/>
        </w:rPr>
      </w:pPr>
      <w:r w:rsidRPr="00F66CC9">
        <w:rPr>
          <w:sz w:val="22"/>
          <w:szCs w:val="22"/>
          <w:lang w:val="es-ES"/>
        </w:rPr>
        <w:t>(3) În cazul în care defecţiunile nu se datorează executantului, lucrările fiind executate de către acesta conform prevederilor prezentului contract, costul remedierilor va fi evaluat şi plătit ca lucrări suplimentare.</w:t>
      </w:r>
    </w:p>
    <w:p w:rsidR="008738F1" w:rsidRPr="00F66CC9" w:rsidRDefault="008738F1" w:rsidP="008738F1">
      <w:pPr>
        <w:pStyle w:val="DefaultText2"/>
        <w:jc w:val="both"/>
        <w:rPr>
          <w:sz w:val="22"/>
          <w:szCs w:val="22"/>
          <w:lang w:val="es-ES"/>
        </w:rPr>
      </w:pPr>
      <w:r w:rsidRPr="00F66CC9">
        <w:rPr>
          <w:sz w:val="22"/>
          <w:szCs w:val="22"/>
          <w:lang w:val="es-ES"/>
        </w:rPr>
        <w:t>2</w:t>
      </w:r>
      <w:r w:rsidR="00CE026C">
        <w:rPr>
          <w:sz w:val="22"/>
          <w:szCs w:val="22"/>
          <w:lang w:val="es-ES"/>
        </w:rPr>
        <w:t>0</w:t>
      </w:r>
      <w:r w:rsidRPr="00F66CC9">
        <w:rPr>
          <w:sz w:val="22"/>
          <w:szCs w:val="22"/>
          <w:lang w:val="es-ES"/>
        </w:rPr>
        <w:t>.3 - În cazul în care executantul nu execută</w:t>
      </w:r>
      <w:r w:rsidRPr="00F66CC9">
        <w:rPr>
          <w:b/>
          <w:sz w:val="22"/>
          <w:szCs w:val="22"/>
          <w:lang w:val="es-ES"/>
        </w:rPr>
        <w:t xml:space="preserve"> </w:t>
      </w:r>
      <w:r w:rsidRPr="00F66CC9">
        <w:rPr>
          <w:sz w:val="22"/>
          <w:szCs w:val="22"/>
          <w:lang w:val="es-ES"/>
        </w:rPr>
        <w:t>lucrările prevazute la art.2</w:t>
      </w:r>
      <w:r w:rsidR="00CE026C">
        <w:rPr>
          <w:sz w:val="22"/>
          <w:szCs w:val="22"/>
          <w:lang w:val="es-ES"/>
        </w:rPr>
        <w:t>0</w:t>
      </w:r>
      <w:r w:rsidRPr="00F66CC9">
        <w:rPr>
          <w:sz w:val="22"/>
          <w:szCs w:val="22"/>
          <w:lang w:val="es-ES"/>
        </w:rPr>
        <w:t>.2 alin.(2), achizitorul este îndreptăţit să angajeze şi să plătească alte persoane care să le execute. Cheltuielile aferente acestor lucrări vor fi recuperate de către achizitor de la executant sau reţinute din sumele cuvenite acestuia.</w:t>
      </w:r>
    </w:p>
    <w:p w:rsidR="008738F1" w:rsidRPr="00F66CC9" w:rsidRDefault="008738F1" w:rsidP="008738F1">
      <w:pPr>
        <w:spacing w:after="0" w:line="240" w:lineRule="auto"/>
        <w:jc w:val="both"/>
        <w:rPr>
          <w:rFonts w:ascii="Times New Roman" w:hAnsi="Times New Roman" w:cs="Times New Roman"/>
          <w:lang w:val="it-IT"/>
        </w:rPr>
      </w:pPr>
      <w:r w:rsidRPr="00F66CC9">
        <w:rPr>
          <w:rFonts w:ascii="Times New Roman" w:hAnsi="Times New Roman" w:cs="Times New Roman"/>
          <w:lang w:val="it-IT"/>
        </w:rPr>
        <w:lastRenderedPageBreak/>
        <w:t>2</w:t>
      </w:r>
      <w:r w:rsidR="00CE026C">
        <w:rPr>
          <w:rFonts w:ascii="Times New Roman" w:hAnsi="Times New Roman" w:cs="Times New Roman"/>
          <w:lang w:val="it-IT"/>
        </w:rPr>
        <w:t>0</w:t>
      </w:r>
      <w:r w:rsidRPr="00F66CC9">
        <w:rPr>
          <w:rFonts w:ascii="Times New Roman" w:hAnsi="Times New Roman" w:cs="Times New Roman"/>
          <w:lang w:val="it-IT"/>
        </w:rPr>
        <w:t>.4. Garanţia tehnică a lucrărilor executate este  de la data semnării procesului verbal de recepţie la terminarea lucrăilor precum şi după împlinirea acestui termen, pe toată durata de existenţă a construcţiei, pentru viciile structurii de rezistenţă rezultate din nerespectarea normelor  de execuţie</w:t>
      </w:r>
    </w:p>
    <w:p w:rsidR="008738F1" w:rsidRPr="00F66CC9" w:rsidRDefault="008738F1" w:rsidP="008738F1">
      <w:pPr>
        <w:spacing w:after="0" w:line="240" w:lineRule="auto"/>
        <w:jc w:val="both"/>
        <w:rPr>
          <w:rFonts w:ascii="Times New Roman" w:hAnsi="Times New Roman" w:cs="Times New Roman"/>
          <w:i/>
        </w:rPr>
      </w:pPr>
      <w:r w:rsidRPr="00F66CC9">
        <w:rPr>
          <w:rFonts w:ascii="Times New Roman" w:hAnsi="Times New Roman" w:cs="Times New Roman"/>
          <w:i/>
        </w:rPr>
        <w:t xml:space="preserve">( Legea 10/1995 privind calitatea în construcţii) </w:t>
      </w:r>
    </w:p>
    <w:p w:rsidR="008738F1" w:rsidRPr="00F66CC9" w:rsidRDefault="008738F1" w:rsidP="008738F1">
      <w:pPr>
        <w:pStyle w:val="DefaultText2"/>
        <w:jc w:val="both"/>
        <w:rPr>
          <w:b/>
          <w:i/>
          <w:sz w:val="22"/>
          <w:szCs w:val="22"/>
          <w:lang w:val="es-ES"/>
        </w:rPr>
      </w:pPr>
    </w:p>
    <w:p w:rsidR="008738F1" w:rsidRPr="00F66CC9" w:rsidRDefault="008738F1" w:rsidP="008738F1">
      <w:pPr>
        <w:pStyle w:val="DefaultText2"/>
        <w:jc w:val="both"/>
        <w:rPr>
          <w:b/>
          <w:i/>
          <w:sz w:val="22"/>
          <w:szCs w:val="22"/>
          <w:lang w:val="es-ES"/>
        </w:rPr>
      </w:pPr>
      <w:r w:rsidRPr="00F66CC9">
        <w:rPr>
          <w:b/>
          <w:i/>
          <w:sz w:val="22"/>
          <w:szCs w:val="22"/>
          <w:lang w:val="es-ES"/>
        </w:rPr>
        <w:t>2</w:t>
      </w:r>
      <w:r w:rsidR="0045151B">
        <w:rPr>
          <w:b/>
          <w:i/>
          <w:sz w:val="22"/>
          <w:szCs w:val="22"/>
          <w:lang w:val="es-ES"/>
        </w:rPr>
        <w:t>1</w:t>
      </w:r>
      <w:r w:rsidRPr="00F66CC9">
        <w:rPr>
          <w:b/>
          <w:i/>
          <w:sz w:val="22"/>
          <w:szCs w:val="22"/>
          <w:lang w:val="es-ES"/>
        </w:rPr>
        <w:t>. Modalităţi de plată</w:t>
      </w:r>
    </w:p>
    <w:p w:rsidR="008738F1" w:rsidRPr="00F66CC9" w:rsidRDefault="008738F1" w:rsidP="008738F1">
      <w:pPr>
        <w:pStyle w:val="DefaultText"/>
        <w:jc w:val="both"/>
        <w:rPr>
          <w:ins w:id="6" w:author="Miruna_Bohaltea" w:date="2010-04-14T15:09:00Z"/>
          <w:sz w:val="22"/>
          <w:szCs w:val="22"/>
          <w:lang w:val="es-ES"/>
        </w:rPr>
      </w:pPr>
      <w:r w:rsidRPr="00F66CC9">
        <w:rPr>
          <w:sz w:val="22"/>
          <w:szCs w:val="22"/>
          <w:lang w:val="es-ES"/>
        </w:rPr>
        <w:t>2</w:t>
      </w:r>
      <w:r w:rsidR="0045151B">
        <w:rPr>
          <w:sz w:val="22"/>
          <w:szCs w:val="22"/>
          <w:lang w:val="es-ES"/>
        </w:rPr>
        <w:t>1</w:t>
      </w:r>
      <w:r w:rsidRPr="00F66CC9">
        <w:rPr>
          <w:sz w:val="22"/>
          <w:szCs w:val="22"/>
          <w:lang w:val="es-ES"/>
        </w:rPr>
        <w:t xml:space="preserve">.1 - Achizitorul are obligaţia de a efectua plata către executant în termen de </w:t>
      </w:r>
      <w:r w:rsidR="000112C4">
        <w:rPr>
          <w:sz w:val="22"/>
          <w:szCs w:val="22"/>
          <w:lang w:val="es-ES"/>
        </w:rPr>
        <w:t>6 luni</w:t>
      </w:r>
      <w:r w:rsidRPr="00F66CC9">
        <w:rPr>
          <w:sz w:val="22"/>
          <w:szCs w:val="22"/>
          <w:lang w:val="es-ES"/>
        </w:rPr>
        <w:t xml:space="preserve"> de la emiterea facturii de către acesta din urmă. </w:t>
      </w:r>
    </w:p>
    <w:p w:rsidR="008738F1" w:rsidRPr="00F66CC9" w:rsidRDefault="008738F1" w:rsidP="0080353F">
      <w:pPr>
        <w:pStyle w:val="DefaultText"/>
        <w:jc w:val="both"/>
        <w:rPr>
          <w:sz w:val="22"/>
          <w:szCs w:val="22"/>
          <w:lang w:val="it-IT"/>
        </w:rPr>
      </w:pPr>
      <w:r w:rsidRPr="00F66CC9">
        <w:rPr>
          <w:sz w:val="22"/>
          <w:szCs w:val="22"/>
          <w:lang w:val="es-ES"/>
        </w:rPr>
        <w:t>2</w:t>
      </w:r>
      <w:r w:rsidR="0045151B">
        <w:rPr>
          <w:sz w:val="22"/>
          <w:szCs w:val="22"/>
          <w:lang w:val="es-ES"/>
        </w:rPr>
        <w:t>1</w:t>
      </w:r>
      <w:r w:rsidRPr="00F66CC9">
        <w:rPr>
          <w:sz w:val="22"/>
          <w:szCs w:val="22"/>
          <w:lang w:val="es-ES"/>
        </w:rPr>
        <w:t xml:space="preserve">.2 - </w:t>
      </w:r>
      <w:r w:rsidRPr="00F66CC9">
        <w:rPr>
          <w:sz w:val="22"/>
          <w:szCs w:val="22"/>
          <w:lang w:val="it-IT"/>
        </w:rPr>
        <w:t>Plata facturii finale se va face imediat după verificarea şi acceptarea situaţiei de plată definitive de către achizitor. Dacă verificarea se prelungeşte din diferite motive, dar, în special, datorită unor eventuale litigii, contravaloarea lucrărilor care nu sunt în litigiu va fi platită imediat.</w:t>
      </w:r>
    </w:p>
    <w:p w:rsidR="008738F1" w:rsidRPr="00F66CC9" w:rsidRDefault="0080353F" w:rsidP="008738F1">
      <w:pPr>
        <w:pStyle w:val="DefaultText2"/>
        <w:jc w:val="both"/>
        <w:rPr>
          <w:sz w:val="22"/>
          <w:szCs w:val="22"/>
          <w:lang w:val="it-IT"/>
        </w:rPr>
      </w:pPr>
      <w:r>
        <w:rPr>
          <w:sz w:val="22"/>
          <w:szCs w:val="22"/>
          <w:lang w:val="it-IT"/>
        </w:rPr>
        <w:t>21</w:t>
      </w:r>
      <w:r w:rsidRPr="00F66CC9">
        <w:rPr>
          <w:sz w:val="22"/>
          <w:szCs w:val="22"/>
          <w:lang w:val="it-IT"/>
        </w:rPr>
        <w:t>.</w:t>
      </w:r>
      <w:r>
        <w:rPr>
          <w:sz w:val="22"/>
          <w:szCs w:val="22"/>
          <w:lang w:val="it-IT"/>
        </w:rPr>
        <w:t>3</w:t>
      </w:r>
      <w:r w:rsidRPr="00F66CC9">
        <w:rPr>
          <w:sz w:val="22"/>
          <w:szCs w:val="22"/>
          <w:lang w:val="it-IT"/>
        </w:rPr>
        <w:t xml:space="preserve"> - </w:t>
      </w:r>
      <w:r w:rsidR="008738F1" w:rsidRPr="00F66CC9">
        <w:rPr>
          <w:sz w:val="22"/>
          <w:szCs w:val="22"/>
          <w:lang w:val="it-IT"/>
        </w:rPr>
        <w:t>Contractul nu va fi considerat terminat pâna când procesul-verbal de recepţie finală nu va fi semnat de comisia de recepţie, care confirmă că lucrările au fost executate conform contractului. Recepţia finală va fi efectuată conform prevederilor legale, după expirarea perioadei de garanţie. Plata ultimelor sume datorate executantului pentru lucrările executate nu va fi condiţionată de eliberarea certificatului de recepţie finală.</w:t>
      </w:r>
    </w:p>
    <w:p w:rsidR="008738F1" w:rsidRPr="00F66CC9" w:rsidRDefault="0080353F" w:rsidP="008738F1">
      <w:pPr>
        <w:pStyle w:val="CM17"/>
        <w:jc w:val="both"/>
        <w:rPr>
          <w:iCs/>
          <w:sz w:val="22"/>
          <w:szCs w:val="22"/>
        </w:rPr>
      </w:pPr>
      <w:r w:rsidRPr="00F66CC9">
        <w:rPr>
          <w:sz w:val="22"/>
          <w:szCs w:val="22"/>
          <w:lang w:val="it-IT"/>
        </w:rPr>
        <w:t>2</w:t>
      </w:r>
      <w:r>
        <w:rPr>
          <w:sz w:val="22"/>
          <w:szCs w:val="22"/>
          <w:lang w:val="it-IT"/>
        </w:rPr>
        <w:t>1.4</w:t>
      </w:r>
      <w:r w:rsidRPr="00F66CC9">
        <w:rPr>
          <w:sz w:val="22"/>
          <w:szCs w:val="22"/>
          <w:lang w:val="it-IT"/>
        </w:rPr>
        <w:t xml:space="preserve"> - </w:t>
      </w:r>
      <w:r w:rsidR="008738F1" w:rsidRPr="00F66CC9">
        <w:rPr>
          <w:sz w:val="22"/>
          <w:szCs w:val="22"/>
        </w:rPr>
        <w:t xml:space="preserve">Executantul va achita cuantumul taxei pe valoare adăugată (TVA) agenţiilor guvernamentale competente din România în conformitate cu legislaţia în vigoare. Un executant străin va desemna un reprezentant fiscal în România, care va îndeplini obligaţiile privind plata taxei pe valoarea adăugată. </w:t>
      </w:r>
    </w:p>
    <w:p w:rsidR="008738F1" w:rsidRPr="00F66CC9" w:rsidRDefault="008738F1" w:rsidP="008738F1">
      <w:pPr>
        <w:pStyle w:val="CM18"/>
        <w:jc w:val="both"/>
        <w:rPr>
          <w:iCs/>
          <w:sz w:val="22"/>
          <w:szCs w:val="22"/>
        </w:rPr>
      </w:pPr>
      <w:r w:rsidRPr="00F66CC9">
        <w:rPr>
          <w:iCs/>
          <w:sz w:val="22"/>
          <w:szCs w:val="22"/>
        </w:rPr>
        <w:t xml:space="preserve">Fiecare facturare de TVA remisă de către executant se va face în moneda Lei (RON). </w:t>
      </w:r>
    </w:p>
    <w:p w:rsidR="008738F1" w:rsidRPr="00F77A6D" w:rsidRDefault="0080353F" w:rsidP="00F77A6D">
      <w:pPr>
        <w:pStyle w:val="DefaultText"/>
        <w:jc w:val="both"/>
        <w:rPr>
          <w:szCs w:val="24"/>
          <w:lang w:val="ro-RO"/>
        </w:rPr>
      </w:pPr>
      <w:r w:rsidRPr="00F66CC9">
        <w:rPr>
          <w:bCs/>
          <w:sz w:val="22"/>
          <w:szCs w:val="22"/>
          <w:lang w:val="it-IT"/>
        </w:rPr>
        <w:t>2</w:t>
      </w:r>
      <w:r>
        <w:rPr>
          <w:bCs/>
          <w:sz w:val="22"/>
          <w:szCs w:val="22"/>
          <w:lang w:val="it-IT"/>
        </w:rPr>
        <w:t>1.5 -</w:t>
      </w:r>
      <w:r w:rsidRPr="00F66CC9">
        <w:rPr>
          <w:b/>
          <w:bCs/>
          <w:i/>
          <w:sz w:val="22"/>
          <w:szCs w:val="22"/>
          <w:lang w:val="it-IT"/>
        </w:rPr>
        <w:t xml:space="preserve"> </w:t>
      </w:r>
      <w:r w:rsidR="00990B0B" w:rsidRPr="009458F7">
        <w:rPr>
          <w:szCs w:val="24"/>
          <w:lang w:val="ro-RO"/>
        </w:rPr>
        <w:t xml:space="preserve">Achizitorul se obligă să plătească preţul către prestator </w:t>
      </w:r>
      <w:r w:rsidR="00990B0B">
        <w:rPr>
          <w:szCs w:val="24"/>
          <w:lang w:val="ro-RO"/>
        </w:rPr>
        <w:t xml:space="preserve">cu OP in perioada de 24 – 31 a lunii in curs, conform OUG nr. 34/2009 si in limita de creditare aprobata prin buget conform Legii nr. 273/2006. </w:t>
      </w:r>
      <w:r w:rsidR="00990B0B" w:rsidRPr="009458F7">
        <w:rPr>
          <w:szCs w:val="24"/>
          <w:lang w:val="ro-RO"/>
        </w:rPr>
        <w:t xml:space="preserve"> Plăţile în valută se vor efectua prin respectarea prevederilor legale.</w:t>
      </w:r>
    </w:p>
    <w:p w:rsidR="008738F1" w:rsidRPr="00F66CC9" w:rsidRDefault="008738F1" w:rsidP="008738F1">
      <w:pPr>
        <w:pStyle w:val="DefaultText2"/>
        <w:jc w:val="both"/>
        <w:rPr>
          <w:b/>
          <w:i/>
          <w:sz w:val="22"/>
          <w:szCs w:val="22"/>
          <w:lang w:val="it-IT"/>
        </w:rPr>
      </w:pPr>
    </w:p>
    <w:p w:rsidR="008738F1" w:rsidRPr="00F66CC9" w:rsidRDefault="008738F1" w:rsidP="008738F1">
      <w:pPr>
        <w:pStyle w:val="DefaultText2"/>
        <w:jc w:val="both"/>
        <w:rPr>
          <w:b/>
          <w:i/>
          <w:sz w:val="22"/>
          <w:szCs w:val="22"/>
          <w:lang w:val="it-IT"/>
        </w:rPr>
      </w:pPr>
      <w:r w:rsidRPr="00F66CC9">
        <w:rPr>
          <w:b/>
          <w:i/>
          <w:sz w:val="22"/>
          <w:szCs w:val="22"/>
          <w:lang w:val="it-IT"/>
        </w:rPr>
        <w:t>2</w:t>
      </w:r>
      <w:r w:rsidR="00900D93">
        <w:rPr>
          <w:b/>
          <w:i/>
          <w:sz w:val="22"/>
          <w:szCs w:val="22"/>
          <w:lang w:val="it-IT"/>
        </w:rPr>
        <w:t>2</w:t>
      </w:r>
      <w:r w:rsidRPr="00F66CC9">
        <w:rPr>
          <w:b/>
          <w:i/>
          <w:sz w:val="22"/>
          <w:szCs w:val="22"/>
          <w:lang w:val="it-IT"/>
        </w:rPr>
        <w:t>. Ajustarea  preţului contractului</w:t>
      </w:r>
    </w:p>
    <w:p w:rsidR="008738F1" w:rsidRPr="00F66CC9" w:rsidRDefault="008738F1" w:rsidP="008738F1">
      <w:pPr>
        <w:pStyle w:val="DefaultText2"/>
        <w:jc w:val="both"/>
        <w:rPr>
          <w:sz w:val="22"/>
          <w:szCs w:val="22"/>
          <w:lang w:val="it-IT"/>
        </w:rPr>
      </w:pPr>
    </w:p>
    <w:p w:rsidR="008738F1" w:rsidRPr="00F66CC9" w:rsidRDefault="008738F1" w:rsidP="008738F1">
      <w:pPr>
        <w:pStyle w:val="DefaultText2"/>
        <w:jc w:val="both"/>
        <w:rPr>
          <w:sz w:val="22"/>
          <w:szCs w:val="22"/>
          <w:lang w:val="it-IT"/>
        </w:rPr>
      </w:pPr>
      <w:r w:rsidRPr="00F66CC9">
        <w:rPr>
          <w:sz w:val="22"/>
          <w:szCs w:val="22"/>
          <w:lang w:val="it-IT"/>
        </w:rPr>
        <w:t>2</w:t>
      </w:r>
      <w:r w:rsidR="00900D93">
        <w:rPr>
          <w:sz w:val="22"/>
          <w:szCs w:val="22"/>
          <w:lang w:val="it-IT"/>
        </w:rPr>
        <w:t>2</w:t>
      </w:r>
      <w:r w:rsidRPr="00F66CC9">
        <w:rPr>
          <w:sz w:val="22"/>
          <w:szCs w:val="22"/>
          <w:lang w:val="it-IT"/>
        </w:rPr>
        <w:t>.1. Pentru lucrările executate, plăţile datorate de achizitor executantului sunt cele declarate în propunerea financiară, anexă la prezentul contract.</w:t>
      </w:r>
    </w:p>
    <w:p w:rsidR="008738F1" w:rsidRPr="00C35A6D" w:rsidRDefault="008738F1" w:rsidP="008738F1">
      <w:pPr>
        <w:pStyle w:val="DefaultText2"/>
        <w:rPr>
          <w:sz w:val="22"/>
          <w:szCs w:val="22"/>
          <w:lang w:val="it-IT"/>
        </w:rPr>
      </w:pPr>
      <w:r w:rsidRPr="00C35A6D">
        <w:rPr>
          <w:sz w:val="22"/>
          <w:szCs w:val="22"/>
          <w:lang w:val="it-IT"/>
        </w:rPr>
        <w:t>2</w:t>
      </w:r>
      <w:r w:rsidR="00900D93">
        <w:rPr>
          <w:sz w:val="22"/>
          <w:szCs w:val="22"/>
          <w:lang w:val="it-IT"/>
        </w:rPr>
        <w:t>2</w:t>
      </w:r>
      <w:r w:rsidRPr="00C35A6D">
        <w:rPr>
          <w:sz w:val="22"/>
          <w:szCs w:val="22"/>
          <w:lang w:val="it-IT"/>
        </w:rPr>
        <w:t>.</w:t>
      </w:r>
      <w:r w:rsidR="00C35A6D">
        <w:rPr>
          <w:sz w:val="22"/>
          <w:szCs w:val="22"/>
          <w:lang w:val="it-IT"/>
        </w:rPr>
        <w:t>2</w:t>
      </w:r>
      <w:r w:rsidRPr="00C35A6D">
        <w:rPr>
          <w:sz w:val="22"/>
          <w:szCs w:val="22"/>
          <w:lang w:val="it-IT"/>
        </w:rPr>
        <w:t>. Preţul contractului este ferm şi nu se ajustează.</w:t>
      </w:r>
    </w:p>
    <w:p w:rsidR="008738F1" w:rsidRPr="00F66CC9" w:rsidRDefault="008738F1" w:rsidP="008738F1">
      <w:pPr>
        <w:pStyle w:val="DefaultText2"/>
        <w:jc w:val="both"/>
        <w:rPr>
          <w:i/>
          <w:sz w:val="22"/>
          <w:szCs w:val="22"/>
          <w:lang w:val="it-IT"/>
        </w:rPr>
      </w:pPr>
    </w:p>
    <w:p w:rsidR="008738F1" w:rsidRPr="00F66CC9" w:rsidRDefault="008738F1" w:rsidP="008738F1">
      <w:pPr>
        <w:pStyle w:val="DefaultText2"/>
        <w:jc w:val="both"/>
        <w:rPr>
          <w:i/>
          <w:sz w:val="22"/>
          <w:szCs w:val="22"/>
          <w:lang w:val="it-IT"/>
        </w:rPr>
      </w:pPr>
      <w:r w:rsidRPr="00F66CC9">
        <w:rPr>
          <w:b/>
          <w:i/>
          <w:sz w:val="22"/>
          <w:szCs w:val="22"/>
          <w:lang w:val="it-IT"/>
        </w:rPr>
        <w:t>2</w:t>
      </w:r>
      <w:r w:rsidR="00900D93">
        <w:rPr>
          <w:b/>
          <w:i/>
          <w:sz w:val="22"/>
          <w:szCs w:val="22"/>
          <w:lang w:val="it-IT"/>
        </w:rPr>
        <w:t>3</w:t>
      </w:r>
      <w:r w:rsidRPr="00F66CC9">
        <w:rPr>
          <w:b/>
          <w:i/>
          <w:sz w:val="22"/>
          <w:szCs w:val="22"/>
          <w:lang w:val="it-IT"/>
        </w:rPr>
        <w:t>. Asigurări</w:t>
      </w:r>
    </w:p>
    <w:p w:rsidR="008738F1" w:rsidRPr="00F66CC9" w:rsidRDefault="008738F1" w:rsidP="008738F1">
      <w:pPr>
        <w:spacing w:after="0" w:line="240" w:lineRule="auto"/>
        <w:jc w:val="both"/>
        <w:rPr>
          <w:rFonts w:ascii="Times New Roman" w:hAnsi="Times New Roman" w:cs="Times New Roman"/>
          <w:lang w:val="it-IT"/>
        </w:rPr>
      </w:pPr>
      <w:r w:rsidRPr="00F66CC9">
        <w:rPr>
          <w:rFonts w:ascii="Times New Roman" w:hAnsi="Times New Roman" w:cs="Times New Roman"/>
          <w:lang w:val="it-IT"/>
        </w:rPr>
        <w:t>2</w:t>
      </w:r>
      <w:r w:rsidR="00900D93">
        <w:rPr>
          <w:rFonts w:ascii="Times New Roman" w:hAnsi="Times New Roman" w:cs="Times New Roman"/>
          <w:lang w:val="it-IT"/>
        </w:rPr>
        <w:t>3</w:t>
      </w:r>
      <w:r w:rsidRPr="00F66CC9">
        <w:rPr>
          <w:rFonts w:ascii="Times New Roman" w:hAnsi="Times New Roman" w:cs="Times New Roman"/>
          <w:lang w:val="it-IT"/>
        </w:rPr>
        <w:t>.1.</w:t>
      </w:r>
      <w:r w:rsidRPr="00F66CC9">
        <w:rPr>
          <w:rFonts w:ascii="Times New Roman" w:hAnsi="Times New Roman" w:cs="Times New Roman"/>
          <w:b/>
          <w:bCs/>
          <w:lang w:val="it-IT"/>
        </w:rPr>
        <w:t xml:space="preserve"> </w:t>
      </w:r>
      <w:r w:rsidRPr="00F66CC9">
        <w:rPr>
          <w:rFonts w:ascii="Times New Roman" w:hAnsi="Times New Roman" w:cs="Times New Roman"/>
          <w:iCs/>
          <w:lang w:val="it-IT"/>
        </w:rPr>
        <w:t xml:space="preserve">Executantul </w:t>
      </w:r>
      <w:r w:rsidRPr="00F66CC9">
        <w:rPr>
          <w:rFonts w:ascii="Times New Roman" w:hAnsi="Times New Roman" w:cs="Times New Roman"/>
          <w:lang w:val="it-IT"/>
        </w:rPr>
        <w:t xml:space="preserve">are obligaţia de a </w:t>
      </w:r>
      <w:r w:rsidRPr="00F66CC9">
        <w:rPr>
          <w:rFonts w:ascii="Times New Roman" w:hAnsi="Times New Roman" w:cs="Times New Roman"/>
          <w:iCs/>
          <w:lang w:val="it-IT"/>
        </w:rPr>
        <w:t xml:space="preserve">încheia o  asigurare de răspundere civilă profesională, care va acoperi riscul de neglijenţă profesională în proiectarea lucrărilor. </w:t>
      </w:r>
      <w:r w:rsidRPr="00F66CC9">
        <w:rPr>
          <w:rFonts w:ascii="Times New Roman" w:hAnsi="Times New Roman" w:cs="Times New Roman"/>
          <w:lang w:val="it-IT"/>
        </w:rPr>
        <w:t xml:space="preserve"> </w:t>
      </w:r>
      <w:r w:rsidRPr="00F66CC9">
        <w:rPr>
          <w:rFonts w:ascii="Times New Roman" w:hAnsi="Times New Roman" w:cs="Times New Roman"/>
          <w:iCs/>
          <w:lang w:val="it-IT"/>
        </w:rPr>
        <w:t>Acesta va depune toate eforturile sale pentru a menţine în vigoare asigurarea de răspundere civilă profesională  până la recepţia finală a lucrărilor executate în baza proiectului.</w:t>
      </w:r>
    </w:p>
    <w:p w:rsidR="008738F1" w:rsidRPr="00F66CC9" w:rsidRDefault="008738F1" w:rsidP="008738F1">
      <w:pPr>
        <w:autoSpaceDE w:val="0"/>
        <w:autoSpaceDN w:val="0"/>
        <w:adjustRightInd w:val="0"/>
        <w:spacing w:after="0" w:line="240" w:lineRule="auto"/>
        <w:jc w:val="both"/>
        <w:rPr>
          <w:rFonts w:ascii="Times New Roman" w:hAnsi="Times New Roman" w:cs="Times New Roman"/>
          <w:iCs/>
          <w:lang w:val="it-IT"/>
        </w:rPr>
      </w:pPr>
      <w:r w:rsidRPr="00F66CC9">
        <w:rPr>
          <w:rFonts w:ascii="Times New Roman" w:hAnsi="Times New Roman" w:cs="Times New Roman"/>
          <w:iCs/>
          <w:lang w:val="it-IT"/>
        </w:rPr>
        <w:t>2</w:t>
      </w:r>
      <w:r w:rsidR="00900D93">
        <w:rPr>
          <w:rFonts w:ascii="Times New Roman" w:hAnsi="Times New Roman" w:cs="Times New Roman"/>
          <w:iCs/>
          <w:lang w:val="it-IT"/>
        </w:rPr>
        <w:t>3</w:t>
      </w:r>
      <w:r w:rsidRPr="00F66CC9">
        <w:rPr>
          <w:rFonts w:ascii="Times New Roman" w:hAnsi="Times New Roman" w:cs="Times New Roman"/>
          <w:iCs/>
          <w:lang w:val="it-IT"/>
        </w:rPr>
        <w:t xml:space="preserve">.2. Exectantul are obligaţia de a înştiinţa achizitorul sau destinatarul, de orice dificultate în extinderea, reînnoirea şi restabilirea acestei asigurări. </w:t>
      </w:r>
    </w:p>
    <w:p w:rsidR="008738F1" w:rsidRPr="00F66CC9" w:rsidRDefault="008738F1" w:rsidP="008738F1">
      <w:pPr>
        <w:pStyle w:val="DefaultText2"/>
        <w:jc w:val="both"/>
        <w:rPr>
          <w:sz w:val="22"/>
          <w:szCs w:val="22"/>
          <w:lang w:val="it-IT"/>
        </w:rPr>
      </w:pPr>
      <w:r w:rsidRPr="00F66CC9">
        <w:rPr>
          <w:sz w:val="22"/>
          <w:szCs w:val="22"/>
          <w:lang w:val="it-IT"/>
        </w:rPr>
        <w:t>2</w:t>
      </w:r>
      <w:r w:rsidR="00900D93">
        <w:rPr>
          <w:sz w:val="22"/>
          <w:szCs w:val="22"/>
          <w:lang w:val="it-IT"/>
        </w:rPr>
        <w:t>3</w:t>
      </w:r>
      <w:r w:rsidRPr="00F66CC9">
        <w:rPr>
          <w:sz w:val="22"/>
          <w:szCs w:val="22"/>
          <w:lang w:val="it-IT"/>
        </w:rPr>
        <w:t>.3. (1) Executantul are obligaţia de a încheia, înainte de începerea lucrărilor, o asigurare ce va cuprinde toate riscurile ce ar putea apărea privind lucrările executate, utilajele, instalaţiile de lucru, echipamentele, materialele pe stoc, personalul propriu şi reprezentanţii împuterniciţi să verifice, să testeze sau să recepţioneze lucrările, precum şi daunele sau prejudiciile aduse către terţe persoane fizice sau juridice.</w:t>
      </w:r>
    </w:p>
    <w:p w:rsidR="008738F1" w:rsidRPr="00F66CC9" w:rsidRDefault="008738F1" w:rsidP="008738F1">
      <w:pPr>
        <w:pStyle w:val="DefaultText2"/>
        <w:ind w:firstLine="720"/>
        <w:jc w:val="both"/>
        <w:rPr>
          <w:sz w:val="22"/>
          <w:szCs w:val="22"/>
          <w:lang w:val="it-IT"/>
        </w:rPr>
      </w:pPr>
      <w:r w:rsidRPr="00F66CC9">
        <w:rPr>
          <w:sz w:val="22"/>
          <w:szCs w:val="22"/>
          <w:lang w:val="it-IT"/>
        </w:rPr>
        <w:t xml:space="preserve">(2) Asigurarea se va încheia cu o agenţie de asigurare autorizată. Contravaloarea primelor de asigurare va fi suportată de către executant din capitolul </w:t>
      </w:r>
      <w:r w:rsidRPr="00F66CC9">
        <w:rPr>
          <w:sz w:val="22"/>
          <w:szCs w:val="22"/>
          <w:lang w:val="ro-RO"/>
        </w:rPr>
        <w:t>„</w:t>
      </w:r>
      <w:r w:rsidRPr="00F66CC9">
        <w:rPr>
          <w:sz w:val="22"/>
          <w:szCs w:val="22"/>
          <w:lang w:val="it-IT"/>
        </w:rPr>
        <w:t>Cheltuieli indirecte”.</w:t>
      </w:r>
    </w:p>
    <w:p w:rsidR="008738F1" w:rsidRPr="00F66CC9" w:rsidRDefault="008738F1" w:rsidP="008738F1">
      <w:pPr>
        <w:pStyle w:val="DefaultText2"/>
        <w:ind w:firstLine="720"/>
        <w:jc w:val="both"/>
        <w:rPr>
          <w:sz w:val="22"/>
          <w:szCs w:val="22"/>
          <w:lang w:val="it-IT"/>
        </w:rPr>
      </w:pPr>
      <w:r w:rsidRPr="00F66CC9">
        <w:rPr>
          <w:sz w:val="22"/>
          <w:szCs w:val="22"/>
          <w:lang w:val="it-IT"/>
        </w:rPr>
        <w:t>(3) Executantul are obligaţia de a prezenta achizitorului, ori de câte ori i se va cere, poliţa sau poliţele de asigurare şi recipisele pentru plata primelor curente (actualizate).</w:t>
      </w:r>
    </w:p>
    <w:p w:rsidR="008738F1" w:rsidRPr="00F66CC9" w:rsidRDefault="008738F1" w:rsidP="008738F1">
      <w:pPr>
        <w:pStyle w:val="DefaultText2"/>
        <w:ind w:firstLine="720"/>
        <w:jc w:val="both"/>
        <w:rPr>
          <w:sz w:val="22"/>
          <w:szCs w:val="22"/>
          <w:lang w:val="es-ES"/>
        </w:rPr>
      </w:pPr>
      <w:r w:rsidRPr="00F66CC9">
        <w:rPr>
          <w:sz w:val="22"/>
          <w:szCs w:val="22"/>
          <w:lang w:val="es-ES"/>
        </w:rPr>
        <w:t>(4) Executantul are obligaţia de a se asigura că subcontractanţii  au încheiat asigurări pentru toate persoanele angajate de ei. El va solicita subcontractanţilor  să prezinte achizitorului, la cerere, poliţele de asigurare şi recipisele pentru plata primelor curente (actualizate).</w:t>
      </w:r>
    </w:p>
    <w:p w:rsidR="008738F1" w:rsidRPr="00F66CC9" w:rsidRDefault="008738F1" w:rsidP="008738F1">
      <w:pPr>
        <w:pStyle w:val="DefaultText2"/>
        <w:jc w:val="both"/>
        <w:rPr>
          <w:sz w:val="22"/>
          <w:szCs w:val="22"/>
          <w:lang w:val="es-ES"/>
        </w:rPr>
      </w:pPr>
      <w:r w:rsidRPr="00F66CC9">
        <w:rPr>
          <w:sz w:val="22"/>
          <w:szCs w:val="22"/>
          <w:lang w:val="es-ES"/>
        </w:rPr>
        <w:t>2</w:t>
      </w:r>
      <w:r w:rsidR="00900D93">
        <w:rPr>
          <w:sz w:val="22"/>
          <w:szCs w:val="22"/>
          <w:lang w:val="es-ES"/>
        </w:rPr>
        <w:t>3</w:t>
      </w:r>
      <w:r w:rsidRPr="00F66CC9">
        <w:rPr>
          <w:sz w:val="22"/>
          <w:szCs w:val="22"/>
          <w:lang w:val="es-ES"/>
        </w:rPr>
        <w:t>.4. Executantul are obligaţia să asigure utilajele pentru o valoare cel puţin egală cu valoarea totală de înlocuire a acestora, inclusiv livrarea pe şantier. Pentru fiecare din utilajele executantului asigurarea trebuie să fie în vigoare pe perioada transportului pe şantier şi pînă în momentul în care utilajul nu mai este necesar ca utilaj al executantului.</w:t>
      </w:r>
    </w:p>
    <w:p w:rsidR="008738F1" w:rsidRPr="00F66CC9" w:rsidRDefault="008738F1" w:rsidP="008738F1">
      <w:pPr>
        <w:pStyle w:val="DefaultText2"/>
        <w:jc w:val="both"/>
        <w:rPr>
          <w:sz w:val="22"/>
          <w:szCs w:val="22"/>
          <w:lang w:val="es-ES"/>
        </w:rPr>
      </w:pPr>
      <w:r w:rsidRPr="00F66CC9">
        <w:rPr>
          <w:sz w:val="22"/>
          <w:szCs w:val="22"/>
          <w:lang w:val="es-ES"/>
        </w:rPr>
        <w:t>2</w:t>
      </w:r>
      <w:r w:rsidR="00900D93">
        <w:rPr>
          <w:sz w:val="22"/>
          <w:szCs w:val="22"/>
          <w:lang w:val="es-ES"/>
        </w:rPr>
        <w:t>3</w:t>
      </w:r>
      <w:r w:rsidRPr="00F66CC9">
        <w:rPr>
          <w:sz w:val="22"/>
          <w:szCs w:val="22"/>
          <w:lang w:val="es-ES"/>
        </w:rPr>
        <w:t>.5 - Achizitorul nu va fi responsabil pentru niciun fel de daune-interese, compensaţii plătibile prin lege, în privinţa sau ca urmare a unui accident sau prejudiciu adus unui muncitor sau altei persoane angajate de executant, cu excepţia unui accident sau prejudiciu rezultând din vina achizitorului, a agenţilor sau a angajaţilor acestuia.</w:t>
      </w:r>
    </w:p>
    <w:p w:rsidR="008738F1" w:rsidRPr="00F66CC9" w:rsidRDefault="008738F1" w:rsidP="008738F1">
      <w:pPr>
        <w:pStyle w:val="DefaultText2"/>
        <w:jc w:val="both"/>
        <w:rPr>
          <w:b/>
          <w:sz w:val="22"/>
          <w:szCs w:val="22"/>
          <w:lang w:val="es-ES"/>
        </w:rPr>
      </w:pPr>
    </w:p>
    <w:p w:rsidR="008738F1" w:rsidRPr="00F66CC9" w:rsidRDefault="008738F1" w:rsidP="008738F1">
      <w:pPr>
        <w:pStyle w:val="DefaultText2"/>
        <w:jc w:val="both"/>
        <w:rPr>
          <w:b/>
          <w:i/>
          <w:sz w:val="22"/>
          <w:szCs w:val="22"/>
          <w:lang w:val="es-ES"/>
        </w:rPr>
      </w:pPr>
      <w:r w:rsidRPr="00F66CC9">
        <w:rPr>
          <w:b/>
          <w:i/>
          <w:sz w:val="22"/>
          <w:szCs w:val="22"/>
          <w:lang w:val="es-ES"/>
        </w:rPr>
        <w:t>2</w:t>
      </w:r>
      <w:r w:rsidR="00900D93">
        <w:rPr>
          <w:b/>
          <w:i/>
          <w:sz w:val="22"/>
          <w:szCs w:val="22"/>
          <w:lang w:val="es-ES"/>
        </w:rPr>
        <w:t>4</w:t>
      </w:r>
      <w:r w:rsidRPr="00F66CC9">
        <w:rPr>
          <w:b/>
          <w:i/>
          <w:sz w:val="22"/>
          <w:szCs w:val="22"/>
          <w:lang w:val="es-ES"/>
        </w:rPr>
        <w:t xml:space="preserve">. Amendamente </w:t>
      </w:r>
    </w:p>
    <w:p w:rsidR="008738F1" w:rsidRPr="00F66CC9" w:rsidRDefault="008738F1" w:rsidP="008738F1">
      <w:pPr>
        <w:pStyle w:val="DefaultText2"/>
        <w:jc w:val="both"/>
        <w:rPr>
          <w:noProof w:val="0"/>
          <w:sz w:val="22"/>
          <w:szCs w:val="22"/>
          <w:lang w:val="ro-RO"/>
        </w:rPr>
      </w:pPr>
      <w:r w:rsidRPr="00F66CC9">
        <w:rPr>
          <w:sz w:val="22"/>
          <w:szCs w:val="22"/>
          <w:lang w:val="es-ES"/>
        </w:rPr>
        <w:t>2</w:t>
      </w:r>
      <w:r w:rsidR="00900D93">
        <w:rPr>
          <w:sz w:val="22"/>
          <w:szCs w:val="22"/>
          <w:lang w:val="es-ES"/>
        </w:rPr>
        <w:t>4</w:t>
      </w:r>
      <w:r w:rsidRPr="00F66CC9">
        <w:rPr>
          <w:sz w:val="22"/>
          <w:szCs w:val="22"/>
          <w:lang w:val="es-ES"/>
        </w:rPr>
        <w:t xml:space="preserve">.1 - </w:t>
      </w:r>
      <w:r w:rsidRPr="00F66CC9">
        <w:rPr>
          <w:noProof w:val="0"/>
          <w:sz w:val="22"/>
          <w:szCs w:val="22"/>
          <w:lang w:val="ro-RO"/>
        </w:rPr>
        <w:t>Părţile contractante au dreptul, pe durata îndeplinirii contractului, de a conveni modificarea clauzelor contractului, prin act adiţional, numai în cazul apariţiei unor circumstanţe care lezează interesele comerciale legitime ale acestora şi care nu au putut fi prevăzute la data încheierii contractului.</w:t>
      </w:r>
    </w:p>
    <w:p w:rsidR="008738F1" w:rsidRPr="00F66CC9" w:rsidRDefault="008738F1" w:rsidP="008738F1">
      <w:pPr>
        <w:pStyle w:val="DefaultText"/>
        <w:jc w:val="both"/>
        <w:rPr>
          <w:sz w:val="22"/>
          <w:szCs w:val="22"/>
          <w:lang w:val="ro-RO"/>
        </w:rPr>
      </w:pPr>
      <w:r w:rsidRPr="00F66CC9">
        <w:rPr>
          <w:noProof w:val="0"/>
          <w:sz w:val="22"/>
          <w:szCs w:val="22"/>
          <w:lang w:val="ro-RO"/>
        </w:rPr>
        <w:t>2</w:t>
      </w:r>
      <w:r w:rsidR="00900D93">
        <w:rPr>
          <w:noProof w:val="0"/>
          <w:sz w:val="22"/>
          <w:szCs w:val="22"/>
          <w:lang w:val="ro-RO"/>
        </w:rPr>
        <w:t>4</w:t>
      </w:r>
      <w:r w:rsidRPr="00F66CC9">
        <w:rPr>
          <w:noProof w:val="0"/>
          <w:sz w:val="22"/>
          <w:szCs w:val="22"/>
          <w:lang w:val="ro-RO"/>
        </w:rPr>
        <w:t xml:space="preserve">.2 - Părţile contractante au dreptul, pe durata îndeplinirii contractului, de a conveni, prin act adiţional, adaptarea acelor clauze afectate de </w:t>
      </w:r>
      <w:r w:rsidRPr="00F66CC9">
        <w:rPr>
          <w:sz w:val="22"/>
          <w:szCs w:val="22"/>
          <w:lang w:val="it-IT"/>
        </w:rPr>
        <w:t xml:space="preserve"> modific</w:t>
      </w:r>
      <w:r w:rsidRPr="00F66CC9">
        <w:rPr>
          <w:sz w:val="22"/>
          <w:szCs w:val="22"/>
          <w:lang w:val="ro-RO"/>
        </w:rPr>
        <w:t xml:space="preserve">ări ale legii. </w:t>
      </w:r>
    </w:p>
    <w:p w:rsidR="008738F1" w:rsidRPr="00F66CC9" w:rsidRDefault="008738F1" w:rsidP="008738F1">
      <w:pPr>
        <w:pStyle w:val="DefaultText2"/>
        <w:jc w:val="both"/>
        <w:rPr>
          <w:b/>
          <w:noProof w:val="0"/>
          <w:sz w:val="22"/>
          <w:szCs w:val="22"/>
          <w:lang w:val="ro-RO"/>
        </w:rPr>
      </w:pPr>
    </w:p>
    <w:p w:rsidR="008738F1" w:rsidRPr="00F66CC9" w:rsidRDefault="008738F1" w:rsidP="008738F1">
      <w:pPr>
        <w:pStyle w:val="DefaultText2"/>
        <w:jc w:val="both"/>
        <w:rPr>
          <w:b/>
          <w:i/>
          <w:sz w:val="22"/>
          <w:szCs w:val="22"/>
          <w:lang w:val="ro-RO"/>
        </w:rPr>
      </w:pPr>
      <w:r w:rsidRPr="00F66CC9">
        <w:rPr>
          <w:b/>
          <w:i/>
          <w:sz w:val="22"/>
          <w:szCs w:val="22"/>
          <w:lang w:val="ro-RO"/>
        </w:rPr>
        <w:t>2</w:t>
      </w:r>
      <w:r w:rsidR="00900D93">
        <w:rPr>
          <w:b/>
          <w:i/>
          <w:sz w:val="22"/>
          <w:szCs w:val="22"/>
          <w:lang w:val="ro-RO"/>
        </w:rPr>
        <w:t>5</w:t>
      </w:r>
      <w:r w:rsidRPr="00F66CC9">
        <w:rPr>
          <w:b/>
          <w:i/>
          <w:sz w:val="22"/>
          <w:szCs w:val="22"/>
          <w:lang w:val="ro-RO"/>
        </w:rPr>
        <w:t>. Subcontractanţi</w:t>
      </w:r>
    </w:p>
    <w:p w:rsidR="008738F1" w:rsidRPr="00F66CC9" w:rsidRDefault="008738F1" w:rsidP="008738F1">
      <w:pPr>
        <w:pStyle w:val="DefaultText1"/>
        <w:jc w:val="both"/>
        <w:rPr>
          <w:sz w:val="22"/>
          <w:szCs w:val="22"/>
          <w:lang w:val="ro-RO"/>
        </w:rPr>
      </w:pPr>
      <w:r w:rsidRPr="00F66CC9">
        <w:rPr>
          <w:sz w:val="22"/>
          <w:szCs w:val="22"/>
          <w:lang w:val="ro-RO"/>
        </w:rPr>
        <w:t>2</w:t>
      </w:r>
      <w:r w:rsidR="00900D93">
        <w:rPr>
          <w:sz w:val="22"/>
          <w:szCs w:val="22"/>
          <w:lang w:val="ro-RO"/>
        </w:rPr>
        <w:t>5</w:t>
      </w:r>
      <w:r w:rsidRPr="00F66CC9">
        <w:rPr>
          <w:sz w:val="22"/>
          <w:szCs w:val="22"/>
          <w:lang w:val="ro-RO"/>
        </w:rPr>
        <w:t>.1 - Executantul are obligaţia de a încheia contracte cu subcontractanţii desemnaţi, în aceleaşi condiţii în care el a semnat contractul cu achizitorul.</w:t>
      </w:r>
    </w:p>
    <w:p w:rsidR="008738F1" w:rsidRPr="00F66CC9" w:rsidRDefault="00900D93" w:rsidP="008738F1">
      <w:pPr>
        <w:pStyle w:val="DefaultText1"/>
        <w:jc w:val="both"/>
        <w:rPr>
          <w:sz w:val="22"/>
          <w:szCs w:val="22"/>
          <w:lang w:val="ro-RO"/>
        </w:rPr>
      </w:pPr>
      <w:r>
        <w:rPr>
          <w:sz w:val="22"/>
          <w:szCs w:val="22"/>
          <w:lang w:val="ro-RO"/>
        </w:rPr>
        <w:t>25</w:t>
      </w:r>
      <w:r w:rsidR="008738F1" w:rsidRPr="00F66CC9">
        <w:rPr>
          <w:sz w:val="22"/>
          <w:szCs w:val="22"/>
          <w:lang w:val="ro-RO"/>
        </w:rPr>
        <w:t>.2 - (1) Executantul are obligaţia de a prezenta la încheierea contractului toate contractele încheiate cu subcontractanţii desemnaţi.</w:t>
      </w:r>
    </w:p>
    <w:p w:rsidR="008738F1" w:rsidRPr="00F66CC9" w:rsidRDefault="008738F1" w:rsidP="008738F1">
      <w:pPr>
        <w:pStyle w:val="DefaultText1"/>
        <w:ind w:firstLine="720"/>
        <w:jc w:val="both"/>
        <w:rPr>
          <w:sz w:val="22"/>
          <w:szCs w:val="22"/>
          <w:lang w:val="ro-RO"/>
        </w:rPr>
      </w:pPr>
      <w:r w:rsidRPr="00F66CC9">
        <w:rPr>
          <w:sz w:val="22"/>
          <w:szCs w:val="22"/>
          <w:lang w:val="ro-RO"/>
        </w:rPr>
        <w:t>(2) Lista subcontractanţilor, cu datele de recunoaştere ale acestora, se constituie în anexă la contract.</w:t>
      </w:r>
    </w:p>
    <w:p w:rsidR="008738F1" w:rsidRPr="00F66CC9" w:rsidRDefault="00900D93" w:rsidP="008738F1">
      <w:pPr>
        <w:pStyle w:val="DefaultText1"/>
        <w:jc w:val="both"/>
        <w:rPr>
          <w:sz w:val="22"/>
          <w:szCs w:val="22"/>
          <w:lang w:val="ro-RO"/>
        </w:rPr>
      </w:pPr>
      <w:r>
        <w:rPr>
          <w:sz w:val="22"/>
          <w:szCs w:val="22"/>
          <w:lang w:val="ro-RO"/>
        </w:rPr>
        <w:t>25</w:t>
      </w:r>
      <w:r w:rsidR="008738F1" w:rsidRPr="00F66CC9">
        <w:rPr>
          <w:sz w:val="22"/>
          <w:szCs w:val="22"/>
          <w:lang w:val="ro-RO"/>
        </w:rPr>
        <w:t>.3 - (1) Executantul este pe deplin răspunzător faţă de achizitor de modul în care îndeplineşte contractul.</w:t>
      </w:r>
    </w:p>
    <w:p w:rsidR="008738F1" w:rsidRPr="00F66CC9" w:rsidRDefault="008738F1" w:rsidP="008738F1">
      <w:pPr>
        <w:pStyle w:val="DefaultText1"/>
        <w:ind w:firstLine="720"/>
        <w:jc w:val="both"/>
        <w:rPr>
          <w:sz w:val="22"/>
          <w:szCs w:val="22"/>
          <w:lang w:val="ro-RO"/>
        </w:rPr>
      </w:pPr>
      <w:r w:rsidRPr="00F66CC9">
        <w:rPr>
          <w:sz w:val="22"/>
          <w:szCs w:val="22"/>
          <w:lang w:val="ro-RO"/>
        </w:rPr>
        <w:t>(2) Subcontractantul este pe deplin răspunzător faţă de executant de modul în care îşi îndeplineşte partea sa din contract.</w:t>
      </w:r>
    </w:p>
    <w:p w:rsidR="008738F1" w:rsidRPr="00F66CC9" w:rsidRDefault="00900D93" w:rsidP="008738F1">
      <w:pPr>
        <w:pStyle w:val="DefaultText1"/>
        <w:jc w:val="both"/>
        <w:rPr>
          <w:sz w:val="22"/>
          <w:szCs w:val="22"/>
          <w:lang w:val="ro-RO"/>
        </w:rPr>
      </w:pPr>
      <w:r>
        <w:rPr>
          <w:sz w:val="22"/>
          <w:szCs w:val="22"/>
          <w:lang w:val="ro-RO"/>
        </w:rPr>
        <w:t>25</w:t>
      </w:r>
      <w:r w:rsidR="008738F1" w:rsidRPr="00F66CC9">
        <w:rPr>
          <w:sz w:val="22"/>
          <w:szCs w:val="22"/>
          <w:lang w:val="ro-RO"/>
        </w:rPr>
        <w:t>.4 – Orice convenţie prin care executantul încredinţează o parte din realizarea prezentului Contract către un terţ, este considerată a fi un contract de subcontractare.</w:t>
      </w:r>
    </w:p>
    <w:p w:rsidR="008738F1" w:rsidRPr="00F66CC9" w:rsidRDefault="00900D93" w:rsidP="008738F1">
      <w:pPr>
        <w:pStyle w:val="DefaultText1"/>
        <w:jc w:val="both"/>
        <w:rPr>
          <w:b/>
          <w:sz w:val="22"/>
          <w:szCs w:val="22"/>
          <w:lang w:val="ro-RO"/>
        </w:rPr>
      </w:pPr>
      <w:r>
        <w:rPr>
          <w:sz w:val="22"/>
          <w:szCs w:val="22"/>
          <w:lang w:val="ro-RO"/>
        </w:rPr>
        <w:t>25.5</w:t>
      </w:r>
      <w:r w:rsidR="008738F1" w:rsidRPr="00F66CC9">
        <w:rPr>
          <w:sz w:val="22"/>
          <w:szCs w:val="22"/>
          <w:lang w:val="ro-RO"/>
        </w:rPr>
        <w:t xml:space="preserve"> - Executantul poate schimba oricare subcontractant numai dacă acesta nu şi-a îndeplinit partea sa din contract</w:t>
      </w:r>
      <w:ins w:id="7" w:author="Miruna_Bohaltea" w:date="2010-04-14T15:37:00Z">
        <w:r w:rsidR="008738F1" w:rsidRPr="00F66CC9">
          <w:rPr>
            <w:sz w:val="22"/>
            <w:szCs w:val="22"/>
            <w:lang w:val="ro-RO"/>
          </w:rPr>
          <w:t xml:space="preserve"> </w:t>
        </w:r>
      </w:ins>
      <w:r w:rsidR="008738F1" w:rsidRPr="00F66CC9">
        <w:rPr>
          <w:sz w:val="22"/>
          <w:szCs w:val="22"/>
          <w:lang w:val="ro-RO"/>
        </w:rPr>
        <w:t>sau şi-a îndeplinit-o necorespunzător.</w:t>
      </w:r>
      <w:r w:rsidR="008738F1" w:rsidRPr="00F66CC9">
        <w:rPr>
          <w:b/>
          <w:sz w:val="22"/>
          <w:szCs w:val="22"/>
          <w:lang w:val="ro-RO"/>
        </w:rPr>
        <w:t xml:space="preserve"> </w:t>
      </w:r>
      <w:r w:rsidR="008738F1" w:rsidRPr="00F66CC9">
        <w:rPr>
          <w:sz w:val="22"/>
          <w:szCs w:val="22"/>
          <w:lang w:val="ro-RO"/>
        </w:rPr>
        <w:t>Schimbarea subcontractantului nu va modifica preţul contractului şi nu se va efectua decât după notificarea achizitorului şi primirea aprobării din partea acestuia</w:t>
      </w:r>
      <w:r w:rsidR="008738F1" w:rsidRPr="00F66CC9">
        <w:rPr>
          <w:b/>
          <w:sz w:val="22"/>
          <w:szCs w:val="22"/>
          <w:lang w:val="ro-RO"/>
        </w:rPr>
        <w:t xml:space="preserve">. </w:t>
      </w:r>
    </w:p>
    <w:p w:rsidR="008738F1" w:rsidRPr="00F66CC9" w:rsidRDefault="008738F1" w:rsidP="008738F1">
      <w:pPr>
        <w:spacing w:after="0" w:line="240" w:lineRule="auto"/>
        <w:ind w:right="1"/>
        <w:rPr>
          <w:rFonts w:ascii="Times New Roman" w:hAnsi="Times New Roman" w:cs="Times New Roman"/>
          <w:lang w:val="ro-RO"/>
        </w:rPr>
      </w:pPr>
      <w:r w:rsidRPr="00F66CC9">
        <w:rPr>
          <w:rFonts w:ascii="Times New Roman" w:hAnsi="Times New Roman" w:cs="Times New Roman"/>
          <w:lang w:val="ro-RO"/>
        </w:rPr>
        <w:t>2</w:t>
      </w:r>
      <w:r w:rsidR="00900D93">
        <w:rPr>
          <w:rFonts w:ascii="Times New Roman" w:hAnsi="Times New Roman" w:cs="Times New Roman"/>
          <w:lang w:val="ro-RO"/>
        </w:rPr>
        <w:t>5.6</w:t>
      </w:r>
      <w:r w:rsidRPr="00F66CC9">
        <w:rPr>
          <w:rFonts w:ascii="Times New Roman" w:hAnsi="Times New Roman" w:cs="Times New Roman"/>
          <w:lang w:val="ro-RO"/>
        </w:rPr>
        <w:t>.-</w:t>
      </w:r>
      <w:r w:rsidRPr="00F66CC9">
        <w:rPr>
          <w:rFonts w:ascii="Times New Roman" w:hAnsi="Times New Roman" w:cs="Times New Roman"/>
          <w:i/>
          <w:lang w:val="ro-RO"/>
        </w:rPr>
        <w:t xml:space="preserve"> </w:t>
      </w:r>
      <w:r w:rsidRPr="00F66CC9">
        <w:rPr>
          <w:rFonts w:ascii="Times New Roman" w:hAnsi="Times New Roman" w:cs="Times New Roman"/>
          <w:lang w:val="ro-RO"/>
        </w:rPr>
        <w:t xml:space="preserve">Orice schimbare a subcontractantului fără aprobarea prealabilă în scris a achizitorului sau orice încredinţare a serviciilor/lucrărilor de către subcontractant către terţe părţi va fi considerată o încălcare a prezentului contract. </w:t>
      </w:r>
    </w:p>
    <w:p w:rsidR="008738F1" w:rsidRPr="00F66CC9" w:rsidRDefault="008738F1" w:rsidP="008738F1">
      <w:pPr>
        <w:spacing w:after="0" w:line="240" w:lineRule="auto"/>
        <w:ind w:right="1"/>
        <w:rPr>
          <w:rFonts w:ascii="Times New Roman" w:hAnsi="Times New Roman" w:cs="Times New Roman"/>
          <w:lang w:val="ro-RO"/>
        </w:rPr>
      </w:pPr>
      <w:r w:rsidRPr="00F66CC9">
        <w:rPr>
          <w:rFonts w:ascii="Times New Roman" w:hAnsi="Times New Roman" w:cs="Times New Roman"/>
          <w:lang w:val="ro-RO"/>
        </w:rPr>
        <w:t>2</w:t>
      </w:r>
      <w:r w:rsidR="00900D93">
        <w:rPr>
          <w:rFonts w:ascii="Times New Roman" w:hAnsi="Times New Roman" w:cs="Times New Roman"/>
          <w:lang w:val="ro-RO"/>
        </w:rPr>
        <w:t>5.7</w:t>
      </w:r>
      <w:r w:rsidRPr="00F66CC9">
        <w:rPr>
          <w:rFonts w:ascii="Times New Roman" w:hAnsi="Times New Roman" w:cs="Times New Roman"/>
          <w:lang w:val="ro-RO"/>
        </w:rPr>
        <w:t xml:space="preserve">.- Acceptul achizitorului privind schimbarea subcontractantului se va face în termen de .... de zile la data primirii notificării, motivând decizia sa în cazul respingerii aprobării. </w:t>
      </w:r>
    </w:p>
    <w:p w:rsidR="008738F1" w:rsidRPr="00F66CC9" w:rsidRDefault="008738F1" w:rsidP="008738F1">
      <w:pPr>
        <w:spacing w:after="0" w:line="240" w:lineRule="auto"/>
        <w:rPr>
          <w:rFonts w:ascii="Times New Roman" w:hAnsi="Times New Roman" w:cs="Times New Roman"/>
          <w:color w:val="000000"/>
          <w:lang w:val="ro-RO"/>
        </w:rPr>
      </w:pPr>
      <w:r w:rsidRPr="00F66CC9">
        <w:rPr>
          <w:rFonts w:ascii="Times New Roman" w:hAnsi="Times New Roman" w:cs="Times New Roman"/>
          <w:lang w:val="ro-RO"/>
        </w:rPr>
        <w:t>2</w:t>
      </w:r>
      <w:r w:rsidR="00900D93">
        <w:rPr>
          <w:rFonts w:ascii="Times New Roman" w:hAnsi="Times New Roman" w:cs="Times New Roman"/>
          <w:lang w:val="ro-RO"/>
        </w:rPr>
        <w:t>5.8</w:t>
      </w:r>
      <w:r w:rsidRPr="00F66CC9">
        <w:rPr>
          <w:rFonts w:ascii="Times New Roman" w:hAnsi="Times New Roman" w:cs="Times New Roman"/>
          <w:lang w:val="ro-RO"/>
        </w:rPr>
        <w:t xml:space="preserve"> - </w:t>
      </w:r>
      <w:r w:rsidRPr="00F66CC9">
        <w:rPr>
          <w:rFonts w:ascii="Times New Roman" w:hAnsi="Times New Roman" w:cs="Times New Roman"/>
          <w:color w:val="000000"/>
          <w:lang w:val="ro-RO"/>
        </w:rPr>
        <w:t>Executantul nu are dreptul de a înlocui subcontractanţii nominalizaţi în cazul în care înlocuirea acestora conduce la modificarea propunerii tehnice sau financiare, anexă la prezentul contract.</w:t>
      </w:r>
    </w:p>
    <w:p w:rsidR="008738F1" w:rsidRPr="00F66CC9" w:rsidRDefault="008738F1" w:rsidP="008738F1">
      <w:pPr>
        <w:spacing w:after="0" w:line="240" w:lineRule="auto"/>
        <w:ind w:right="1"/>
        <w:jc w:val="both"/>
        <w:rPr>
          <w:rFonts w:ascii="Times New Roman" w:hAnsi="Times New Roman" w:cs="Times New Roman"/>
          <w:lang w:val="ro-RO"/>
        </w:rPr>
      </w:pPr>
      <w:r w:rsidRPr="00F66CC9">
        <w:rPr>
          <w:rFonts w:ascii="Times New Roman" w:hAnsi="Times New Roman" w:cs="Times New Roman"/>
          <w:lang w:val="ro-RO"/>
        </w:rPr>
        <w:t>2</w:t>
      </w:r>
      <w:r w:rsidR="00900D93">
        <w:rPr>
          <w:rFonts w:ascii="Times New Roman" w:hAnsi="Times New Roman" w:cs="Times New Roman"/>
          <w:lang w:val="ro-RO"/>
        </w:rPr>
        <w:t>5.9</w:t>
      </w:r>
      <w:r w:rsidRPr="00F66CC9">
        <w:rPr>
          <w:rFonts w:ascii="Times New Roman" w:hAnsi="Times New Roman" w:cs="Times New Roman"/>
          <w:lang w:val="ro-RO"/>
        </w:rPr>
        <w:t xml:space="preserve"> - Executantul va răspunde pentru actele şi faptele subcontractantilor săi şi ale experţilor, agenţilor, salariaţilor acestora, ca şi cum ar fi actele sau faptele sale. Acceptarea de către achizitor a subcontractării oricărei părţi a prezentului contract nu va elibera executantul de niciuna dintre obligaţiile sale din prezentul contract. </w:t>
      </w:r>
    </w:p>
    <w:p w:rsidR="008738F1" w:rsidRPr="00900D93" w:rsidRDefault="008738F1" w:rsidP="00900D93">
      <w:pPr>
        <w:pStyle w:val="ListParagraph"/>
        <w:numPr>
          <w:ilvl w:val="1"/>
          <w:numId w:val="26"/>
        </w:numPr>
        <w:spacing w:after="0" w:line="240" w:lineRule="auto"/>
        <w:ind w:right="1"/>
        <w:jc w:val="both"/>
        <w:rPr>
          <w:rFonts w:ascii="Times New Roman" w:hAnsi="Times New Roman" w:cs="Times New Roman"/>
          <w:lang w:val="ro-RO"/>
        </w:rPr>
      </w:pPr>
      <w:r w:rsidRPr="00900D93">
        <w:rPr>
          <w:rFonts w:ascii="Times New Roman" w:hAnsi="Times New Roman" w:cs="Times New Roman"/>
          <w:lang w:val="ro-RO"/>
        </w:rPr>
        <w:t>- Niciun contract de subcontractare nu va crea raporturi contractuale între subcontractant şi achizitor.</w:t>
      </w:r>
    </w:p>
    <w:p w:rsidR="008738F1" w:rsidRPr="00F66CC9" w:rsidRDefault="008738F1" w:rsidP="008738F1">
      <w:pPr>
        <w:pStyle w:val="DefaultText1"/>
        <w:jc w:val="both"/>
        <w:rPr>
          <w:b/>
          <w:sz w:val="22"/>
          <w:szCs w:val="22"/>
          <w:lang w:val="ro-RO"/>
        </w:rPr>
      </w:pPr>
    </w:p>
    <w:p w:rsidR="008738F1" w:rsidRPr="00F66CC9" w:rsidRDefault="008738F1" w:rsidP="008738F1">
      <w:pPr>
        <w:pStyle w:val="BodyText"/>
        <w:rPr>
          <w:rFonts w:ascii="Times New Roman" w:hAnsi="Times New Roman"/>
          <w:b/>
          <w:i/>
          <w:sz w:val="22"/>
          <w:szCs w:val="22"/>
        </w:rPr>
      </w:pPr>
      <w:r w:rsidRPr="00F66CC9">
        <w:rPr>
          <w:rFonts w:ascii="Times New Roman" w:hAnsi="Times New Roman"/>
          <w:b/>
          <w:i/>
          <w:sz w:val="22"/>
          <w:szCs w:val="22"/>
          <w:lang w:val="it-IT"/>
        </w:rPr>
        <w:t>Articolul 2</w:t>
      </w:r>
      <w:r w:rsidR="003437F5">
        <w:rPr>
          <w:rFonts w:ascii="Times New Roman" w:hAnsi="Times New Roman"/>
          <w:b/>
          <w:i/>
          <w:sz w:val="22"/>
          <w:szCs w:val="22"/>
          <w:lang w:val="it-IT"/>
        </w:rPr>
        <w:t>6</w:t>
      </w:r>
      <w:r w:rsidRPr="00F66CC9">
        <w:rPr>
          <w:rFonts w:ascii="Times New Roman" w:hAnsi="Times New Roman"/>
          <w:b/>
          <w:i/>
          <w:sz w:val="22"/>
          <w:szCs w:val="22"/>
          <w:lang w:val="it-IT"/>
        </w:rPr>
        <w:t xml:space="preserve">. </w:t>
      </w:r>
      <w:r w:rsidRPr="00F66CC9">
        <w:rPr>
          <w:rFonts w:ascii="Times New Roman" w:hAnsi="Times New Roman"/>
          <w:b/>
          <w:i/>
          <w:sz w:val="22"/>
          <w:szCs w:val="22"/>
        </w:rPr>
        <w:t>Drepturi de proprietate intelectuală</w:t>
      </w:r>
    </w:p>
    <w:p w:rsidR="008738F1" w:rsidRPr="00F66CC9" w:rsidRDefault="008738F1" w:rsidP="008738F1">
      <w:pPr>
        <w:pStyle w:val="BodyText"/>
        <w:rPr>
          <w:rFonts w:ascii="Times New Roman" w:hAnsi="Times New Roman"/>
          <w:sz w:val="22"/>
          <w:szCs w:val="22"/>
        </w:rPr>
      </w:pPr>
    </w:p>
    <w:p w:rsidR="008738F1" w:rsidRPr="00F66CC9" w:rsidRDefault="008738F1" w:rsidP="008738F1">
      <w:pPr>
        <w:pStyle w:val="BodyText"/>
        <w:rPr>
          <w:rFonts w:ascii="Times New Roman" w:hAnsi="Times New Roman"/>
          <w:sz w:val="22"/>
          <w:szCs w:val="22"/>
        </w:rPr>
      </w:pPr>
      <w:r w:rsidRPr="00F66CC9">
        <w:rPr>
          <w:rFonts w:ascii="Times New Roman" w:hAnsi="Times New Roman"/>
          <w:sz w:val="22"/>
          <w:szCs w:val="22"/>
        </w:rPr>
        <w:t>2</w:t>
      </w:r>
      <w:r w:rsidR="003437F5">
        <w:rPr>
          <w:rFonts w:ascii="Times New Roman" w:hAnsi="Times New Roman"/>
          <w:sz w:val="22"/>
          <w:szCs w:val="22"/>
        </w:rPr>
        <w:t>6</w:t>
      </w:r>
      <w:r w:rsidRPr="00F66CC9">
        <w:rPr>
          <w:rFonts w:ascii="Times New Roman" w:hAnsi="Times New Roman"/>
          <w:sz w:val="22"/>
          <w:szCs w:val="22"/>
        </w:rPr>
        <w:t>.1. În relaţia dintre părţi, executantul îşi va păstra dreptul de autor şi alte drepturi de proprietate intelectuală asupra documentelor elaborate în faza de proiectare.</w:t>
      </w:r>
    </w:p>
    <w:p w:rsidR="008738F1" w:rsidRPr="00F66CC9" w:rsidRDefault="003437F5" w:rsidP="008738F1">
      <w:pPr>
        <w:spacing w:after="0" w:line="240" w:lineRule="auto"/>
        <w:jc w:val="both"/>
        <w:rPr>
          <w:rFonts w:ascii="Times New Roman" w:hAnsi="Times New Roman" w:cs="Times New Roman"/>
          <w:lang w:val="ro-RO"/>
        </w:rPr>
      </w:pPr>
      <w:r>
        <w:rPr>
          <w:rFonts w:ascii="Times New Roman" w:hAnsi="Times New Roman" w:cs="Times New Roman"/>
          <w:lang w:val="ro-RO"/>
        </w:rPr>
        <w:t>26</w:t>
      </w:r>
      <w:r w:rsidR="008738F1" w:rsidRPr="00F66CC9">
        <w:rPr>
          <w:rFonts w:ascii="Times New Roman" w:hAnsi="Times New Roman" w:cs="Times New Roman"/>
          <w:lang w:val="ro-RO"/>
        </w:rPr>
        <w:t>.2. (1) Prin semnarea prezentului contract, executantul acordă achizitorului licenţă permanentă, transferabilă, neexclusivă şi scutită de taxă de redevenţă, pentru a copia, folosi şi transmite documentele elaborate de executant, inclusiv efectuarea şi folosirea modificărilor acestora.</w:t>
      </w:r>
    </w:p>
    <w:p w:rsidR="008738F1" w:rsidRPr="00F66CC9" w:rsidRDefault="008738F1" w:rsidP="008738F1">
      <w:pPr>
        <w:spacing w:after="0" w:line="240" w:lineRule="auto"/>
        <w:jc w:val="both"/>
        <w:rPr>
          <w:rFonts w:ascii="Times New Roman" w:hAnsi="Times New Roman" w:cs="Times New Roman"/>
          <w:lang w:val="ro-RO"/>
        </w:rPr>
      </w:pPr>
      <w:r w:rsidRPr="00F66CC9">
        <w:rPr>
          <w:rFonts w:ascii="Times New Roman" w:hAnsi="Times New Roman" w:cs="Times New Roman"/>
          <w:lang w:val="ro-RO"/>
        </w:rPr>
        <w:t xml:space="preserve"> </w:t>
      </w:r>
      <w:r w:rsidR="003437F5">
        <w:rPr>
          <w:rFonts w:ascii="Times New Roman" w:hAnsi="Times New Roman" w:cs="Times New Roman"/>
          <w:lang w:val="ro-RO"/>
        </w:rPr>
        <w:t xml:space="preserve">        </w:t>
      </w:r>
      <w:r w:rsidRPr="00F66CC9">
        <w:rPr>
          <w:rFonts w:ascii="Times New Roman" w:hAnsi="Times New Roman" w:cs="Times New Roman"/>
          <w:lang w:val="ro-RO"/>
        </w:rPr>
        <w:t>(2) Această licenţă:</w:t>
      </w:r>
    </w:p>
    <w:p w:rsidR="008738F1" w:rsidRPr="00F66CC9" w:rsidRDefault="008738F1" w:rsidP="008738F1">
      <w:pPr>
        <w:spacing w:after="0" w:line="240" w:lineRule="auto"/>
        <w:jc w:val="both"/>
        <w:rPr>
          <w:rFonts w:ascii="Times New Roman" w:hAnsi="Times New Roman" w:cs="Times New Roman"/>
          <w:lang w:val="ro-RO"/>
        </w:rPr>
      </w:pPr>
      <w:r w:rsidRPr="00F66CC9">
        <w:rPr>
          <w:rFonts w:ascii="Times New Roman" w:hAnsi="Times New Roman" w:cs="Times New Roman"/>
          <w:lang w:val="ro-RO"/>
        </w:rPr>
        <w:t>a) se va aplica pe întreaga durată de viaţă programată sau efectivă (cea mai lungă din cele două) a părţilor relevante ale lucrării;</w:t>
      </w:r>
    </w:p>
    <w:p w:rsidR="008738F1" w:rsidRPr="00F66CC9" w:rsidRDefault="008738F1" w:rsidP="008738F1">
      <w:pPr>
        <w:spacing w:after="0" w:line="240" w:lineRule="auto"/>
        <w:jc w:val="both"/>
        <w:rPr>
          <w:rFonts w:ascii="Times New Roman" w:hAnsi="Times New Roman" w:cs="Times New Roman"/>
          <w:lang w:val="ro-RO"/>
        </w:rPr>
      </w:pPr>
      <w:r w:rsidRPr="00F66CC9">
        <w:rPr>
          <w:rFonts w:ascii="Times New Roman" w:hAnsi="Times New Roman" w:cs="Times New Roman"/>
          <w:lang w:val="ro-RO"/>
        </w:rPr>
        <w:t xml:space="preserve">b) va da dreptul oricărei persoane care se află în posesia licită a sectoarelor relevante de lucrări să multiplice, să folosească şi să transmită documentele executantului în scopul finalizării, operării, întreţinerii, modificării, ajustării, reparării şi demolării lucrărilor, şi </w:t>
      </w:r>
    </w:p>
    <w:p w:rsidR="008738F1" w:rsidRPr="00F66CC9" w:rsidRDefault="008738F1" w:rsidP="008738F1">
      <w:pPr>
        <w:numPr>
          <w:ilvl w:val="6"/>
          <w:numId w:val="3"/>
        </w:numPr>
        <w:spacing w:after="0" w:line="240" w:lineRule="auto"/>
        <w:ind w:left="0" w:firstLine="0"/>
        <w:jc w:val="both"/>
        <w:rPr>
          <w:rFonts w:ascii="Times New Roman" w:hAnsi="Times New Roman" w:cs="Times New Roman"/>
          <w:lang w:val="ro-RO"/>
        </w:rPr>
      </w:pPr>
      <w:r w:rsidRPr="00F66CC9">
        <w:rPr>
          <w:rFonts w:ascii="Times New Roman" w:hAnsi="Times New Roman" w:cs="Times New Roman"/>
          <w:lang w:val="ro-RO"/>
        </w:rPr>
        <w:t>în cazul în care documentele executantului se găsesc în forma unor programe de computer sau alt tip de software, va permite folosirea acestora pe orice computer de pe şantier şi alte locuri prevăzute în prezentul contract, inclusiv pe computerele furnizate şi înlocuite de către executant.</w:t>
      </w:r>
    </w:p>
    <w:p w:rsidR="008738F1" w:rsidRPr="00F66CC9" w:rsidRDefault="008738F1" w:rsidP="008738F1">
      <w:pPr>
        <w:spacing w:after="0" w:line="240" w:lineRule="auto"/>
        <w:jc w:val="both"/>
        <w:rPr>
          <w:rFonts w:ascii="Times New Roman" w:hAnsi="Times New Roman" w:cs="Times New Roman"/>
          <w:lang w:val="ro-RO"/>
        </w:rPr>
      </w:pPr>
      <w:r w:rsidRPr="00F66CC9">
        <w:rPr>
          <w:rFonts w:ascii="Times New Roman" w:hAnsi="Times New Roman" w:cs="Times New Roman"/>
          <w:lang w:val="ro-RO"/>
        </w:rPr>
        <w:t>2</w:t>
      </w:r>
      <w:r w:rsidR="003437F5">
        <w:rPr>
          <w:rFonts w:ascii="Times New Roman" w:hAnsi="Times New Roman" w:cs="Times New Roman"/>
          <w:lang w:val="ro-RO"/>
        </w:rPr>
        <w:t>6</w:t>
      </w:r>
      <w:r w:rsidRPr="00F66CC9">
        <w:rPr>
          <w:rFonts w:ascii="Times New Roman" w:hAnsi="Times New Roman" w:cs="Times New Roman"/>
          <w:lang w:val="ro-RO"/>
        </w:rPr>
        <w:t>.3. Documentele executantului şi alte documente de proiectare întocmite de executant (sau în numele acestuia) nu vor fi, fără acceptul acestuia, copiate sau transmise de către achizitor (sau în numele acestuia) unei terţe părţi pentru a fi utilizate în alte scopuri decât cele permise de prezentul contract.</w:t>
      </w:r>
    </w:p>
    <w:p w:rsidR="008738F1" w:rsidRPr="00F66CC9" w:rsidRDefault="008738F1" w:rsidP="008738F1">
      <w:pPr>
        <w:pStyle w:val="DefaultText1"/>
        <w:jc w:val="both"/>
        <w:rPr>
          <w:b/>
          <w:sz w:val="22"/>
          <w:szCs w:val="22"/>
          <w:lang w:val="ro-RO"/>
        </w:rPr>
      </w:pPr>
    </w:p>
    <w:p w:rsidR="00FB1916" w:rsidRDefault="00FB1916" w:rsidP="008738F1">
      <w:pPr>
        <w:pStyle w:val="DefaultText1"/>
        <w:jc w:val="both"/>
        <w:rPr>
          <w:b/>
          <w:i/>
          <w:sz w:val="22"/>
          <w:szCs w:val="22"/>
          <w:lang w:val="es-ES"/>
        </w:rPr>
      </w:pPr>
    </w:p>
    <w:p w:rsidR="008738F1" w:rsidRPr="00F66CC9" w:rsidRDefault="003437F5" w:rsidP="008738F1">
      <w:pPr>
        <w:pStyle w:val="DefaultText1"/>
        <w:jc w:val="both"/>
        <w:rPr>
          <w:b/>
          <w:sz w:val="22"/>
          <w:szCs w:val="22"/>
          <w:lang w:val="es-ES"/>
        </w:rPr>
      </w:pPr>
      <w:r>
        <w:rPr>
          <w:b/>
          <w:i/>
          <w:sz w:val="22"/>
          <w:szCs w:val="22"/>
          <w:lang w:val="es-ES"/>
        </w:rPr>
        <w:lastRenderedPageBreak/>
        <w:t>27</w:t>
      </w:r>
      <w:r w:rsidR="008738F1" w:rsidRPr="00F66CC9">
        <w:rPr>
          <w:b/>
          <w:i/>
          <w:sz w:val="22"/>
          <w:szCs w:val="22"/>
          <w:lang w:val="es-ES"/>
        </w:rPr>
        <w:t>. Cesiunea</w:t>
      </w:r>
    </w:p>
    <w:p w:rsidR="008738F1" w:rsidRPr="00F66CC9" w:rsidRDefault="003437F5" w:rsidP="008738F1">
      <w:pPr>
        <w:pStyle w:val="DefaultText2"/>
        <w:jc w:val="both"/>
        <w:rPr>
          <w:sz w:val="22"/>
          <w:szCs w:val="22"/>
          <w:lang w:val="es-ES"/>
        </w:rPr>
      </w:pPr>
      <w:r>
        <w:rPr>
          <w:sz w:val="22"/>
          <w:szCs w:val="22"/>
          <w:lang w:val="es-ES"/>
        </w:rPr>
        <w:t>27</w:t>
      </w:r>
      <w:r w:rsidR="008738F1" w:rsidRPr="00F66CC9">
        <w:rPr>
          <w:sz w:val="22"/>
          <w:szCs w:val="22"/>
          <w:lang w:val="es-ES"/>
        </w:rPr>
        <w:t>.1 - Executantul are obligaţia de a nu transfera total sau parţial obligaţiile sale asumate prin prezentul contract.</w:t>
      </w:r>
    </w:p>
    <w:p w:rsidR="008738F1" w:rsidRPr="00F66CC9" w:rsidRDefault="008738F1" w:rsidP="008738F1">
      <w:pPr>
        <w:pStyle w:val="DefaultText2"/>
        <w:jc w:val="both"/>
        <w:rPr>
          <w:sz w:val="22"/>
          <w:szCs w:val="22"/>
          <w:lang w:val="es-ES"/>
        </w:rPr>
      </w:pPr>
      <w:r w:rsidRPr="00F66CC9">
        <w:rPr>
          <w:sz w:val="22"/>
          <w:szCs w:val="22"/>
          <w:lang w:val="es-ES"/>
        </w:rPr>
        <w:t>2</w:t>
      </w:r>
      <w:r w:rsidR="003437F5">
        <w:rPr>
          <w:sz w:val="22"/>
          <w:szCs w:val="22"/>
          <w:lang w:val="es-ES"/>
        </w:rPr>
        <w:t>7</w:t>
      </w:r>
      <w:r w:rsidRPr="00F66CC9">
        <w:rPr>
          <w:sz w:val="22"/>
          <w:szCs w:val="22"/>
          <w:lang w:val="es-ES"/>
        </w:rPr>
        <w:t>.2 – Executantul poate cesiona dreptul său de a încasa contraprestaţia lucrării executate în condiţiile prevăzute de dispoziţiile Codului Civil.</w:t>
      </w:r>
    </w:p>
    <w:p w:rsidR="008738F1" w:rsidRPr="00F66CC9" w:rsidRDefault="008738F1" w:rsidP="008738F1">
      <w:pPr>
        <w:pStyle w:val="DefaultText2"/>
        <w:jc w:val="both"/>
        <w:rPr>
          <w:sz w:val="22"/>
          <w:szCs w:val="22"/>
          <w:lang w:val="it-IT"/>
        </w:rPr>
      </w:pPr>
    </w:p>
    <w:p w:rsidR="008738F1" w:rsidRPr="00F66CC9" w:rsidRDefault="008738F1" w:rsidP="008738F1">
      <w:pPr>
        <w:pStyle w:val="DefaultText"/>
        <w:jc w:val="center"/>
        <w:rPr>
          <w:b/>
          <w:sz w:val="22"/>
          <w:szCs w:val="22"/>
          <w:lang w:val="it-IT"/>
        </w:rPr>
      </w:pPr>
      <w:r w:rsidRPr="00F66CC9">
        <w:rPr>
          <w:b/>
          <w:sz w:val="22"/>
          <w:szCs w:val="22"/>
          <w:lang w:val="it-IT"/>
        </w:rPr>
        <w:t>Articolul 2</w:t>
      </w:r>
      <w:r w:rsidR="003437F5">
        <w:rPr>
          <w:b/>
          <w:sz w:val="22"/>
          <w:szCs w:val="22"/>
          <w:lang w:val="it-IT"/>
        </w:rPr>
        <w:t>8</w:t>
      </w:r>
      <w:r w:rsidRPr="00F66CC9">
        <w:rPr>
          <w:b/>
          <w:sz w:val="22"/>
          <w:szCs w:val="22"/>
          <w:lang w:val="it-IT"/>
        </w:rPr>
        <w:t>. Încetarea şi rezilierea contractului</w:t>
      </w:r>
    </w:p>
    <w:p w:rsidR="008738F1" w:rsidRPr="00F66CC9" w:rsidRDefault="008738F1" w:rsidP="008738F1">
      <w:pPr>
        <w:pStyle w:val="DefaultText"/>
        <w:jc w:val="both"/>
        <w:rPr>
          <w:b/>
          <w:i/>
          <w:sz w:val="22"/>
          <w:szCs w:val="22"/>
          <w:lang w:val="it-IT"/>
        </w:rPr>
      </w:pPr>
    </w:p>
    <w:p w:rsidR="008738F1" w:rsidRPr="00F66CC9" w:rsidRDefault="008738F1" w:rsidP="008738F1">
      <w:pPr>
        <w:spacing w:after="0" w:line="240" w:lineRule="auto"/>
        <w:ind w:right="1"/>
        <w:rPr>
          <w:rFonts w:ascii="Times New Roman" w:hAnsi="Times New Roman" w:cs="Times New Roman"/>
          <w:lang w:val="ro-RO"/>
        </w:rPr>
      </w:pPr>
      <w:r w:rsidRPr="00F66CC9">
        <w:rPr>
          <w:rFonts w:ascii="Times New Roman" w:hAnsi="Times New Roman" w:cs="Times New Roman"/>
          <w:lang w:val="ro-RO"/>
        </w:rPr>
        <w:t>2</w:t>
      </w:r>
      <w:r w:rsidR="003437F5">
        <w:rPr>
          <w:rFonts w:ascii="Times New Roman" w:hAnsi="Times New Roman" w:cs="Times New Roman"/>
          <w:lang w:val="ro-RO"/>
        </w:rPr>
        <w:t>8</w:t>
      </w:r>
      <w:r w:rsidRPr="00F66CC9">
        <w:rPr>
          <w:rFonts w:ascii="Times New Roman" w:hAnsi="Times New Roman" w:cs="Times New Roman"/>
          <w:lang w:val="ro-RO"/>
        </w:rPr>
        <w:t xml:space="preserve">.1.- Prezentul contract va înceta automat dacă în termen </w:t>
      </w:r>
      <w:r w:rsidR="00DD3439">
        <w:rPr>
          <w:rFonts w:ascii="Times New Roman" w:hAnsi="Times New Roman" w:cs="Times New Roman"/>
          <w:lang w:val="ro-RO"/>
        </w:rPr>
        <w:t>…………..</w:t>
      </w:r>
      <w:r w:rsidRPr="00F66CC9">
        <w:rPr>
          <w:rFonts w:ascii="Times New Roman" w:hAnsi="Times New Roman" w:cs="Times New Roman"/>
          <w:lang w:val="ro-RO"/>
        </w:rPr>
        <w:t>de la data emiterii ordinului administrativ de începere, executantul nu a demarat execuţia contractului în cauză.</w:t>
      </w:r>
    </w:p>
    <w:p w:rsidR="008738F1" w:rsidRPr="00626850" w:rsidRDefault="008738F1" w:rsidP="003437F5">
      <w:pPr>
        <w:pStyle w:val="DefaultText"/>
        <w:numPr>
          <w:ilvl w:val="1"/>
          <w:numId w:val="27"/>
        </w:numPr>
        <w:overflowPunct w:val="0"/>
        <w:autoSpaceDE w:val="0"/>
        <w:autoSpaceDN w:val="0"/>
        <w:adjustRightInd w:val="0"/>
        <w:jc w:val="both"/>
        <w:textAlignment w:val="baseline"/>
        <w:rPr>
          <w:sz w:val="22"/>
          <w:szCs w:val="22"/>
          <w:lang w:val="it-IT"/>
        </w:rPr>
      </w:pPr>
      <w:r w:rsidRPr="00626850">
        <w:rPr>
          <w:sz w:val="22"/>
          <w:szCs w:val="22"/>
          <w:lang w:val="ro-RO"/>
        </w:rPr>
        <w:t xml:space="preserve">- </w:t>
      </w:r>
      <w:r w:rsidRPr="00626850">
        <w:rPr>
          <w:sz w:val="22"/>
          <w:szCs w:val="22"/>
          <w:lang w:val="it-IT"/>
        </w:rPr>
        <w:t xml:space="preserve"> Încetarea prezentului contract de </w:t>
      </w:r>
      <w:r w:rsidR="00F67951">
        <w:rPr>
          <w:sz w:val="22"/>
          <w:szCs w:val="22"/>
          <w:lang w:val="it-IT"/>
        </w:rPr>
        <w:t>lucrari</w:t>
      </w:r>
      <w:r w:rsidRPr="00626850">
        <w:rPr>
          <w:sz w:val="22"/>
          <w:szCs w:val="22"/>
          <w:lang w:val="it-IT"/>
        </w:rPr>
        <w:t xml:space="preserve"> în condiţiile art.2</w:t>
      </w:r>
      <w:r w:rsidR="003437F5" w:rsidRPr="00626850">
        <w:rPr>
          <w:sz w:val="22"/>
          <w:szCs w:val="22"/>
          <w:lang w:val="it-IT"/>
        </w:rPr>
        <w:t>8</w:t>
      </w:r>
      <w:r w:rsidRPr="00626850">
        <w:rPr>
          <w:sz w:val="22"/>
          <w:szCs w:val="22"/>
          <w:lang w:val="it-IT"/>
        </w:rPr>
        <w:t>.1  nu va produce niciun fel de efecte asupra altor drepturi ale achizitorului şi executantului dobândite în baza prezentului contract.</w:t>
      </w:r>
    </w:p>
    <w:p w:rsidR="008738F1" w:rsidRPr="00F66CC9" w:rsidRDefault="008738F1" w:rsidP="003437F5">
      <w:pPr>
        <w:numPr>
          <w:ilvl w:val="1"/>
          <w:numId w:val="27"/>
        </w:numPr>
        <w:spacing w:after="0" w:line="240" w:lineRule="auto"/>
        <w:ind w:right="1"/>
        <w:jc w:val="both"/>
        <w:rPr>
          <w:rFonts w:ascii="Times New Roman" w:hAnsi="Times New Roman" w:cs="Times New Roman"/>
          <w:lang w:val="ro-RO"/>
        </w:rPr>
      </w:pPr>
      <w:r w:rsidRPr="00F66CC9">
        <w:rPr>
          <w:rFonts w:ascii="Times New Roman" w:hAnsi="Times New Roman" w:cs="Times New Roman"/>
          <w:lang w:val="ro-RO"/>
        </w:rPr>
        <w:t>- Suplimentar faţă de cauzele de încetare definite la art.2</w:t>
      </w:r>
      <w:r w:rsidR="003437F5">
        <w:rPr>
          <w:rFonts w:ascii="Times New Roman" w:hAnsi="Times New Roman" w:cs="Times New Roman"/>
          <w:lang w:val="ro-RO"/>
        </w:rPr>
        <w:t>8</w:t>
      </w:r>
      <w:r w:rsidR="00F67951">
        <w:rPr>
          <w:rFonts w:ascii="Times New Roman" w:hAnsi="Times New Roman" w:cs="Times New Roman"/>
          <w:lang w:val="ro-RO"/>
        </w:rPr>
        <w:t>.1</w:t>
      </w:r>
      <w:r w:rsidRPr="00F66CC9">
        <w:rPr>
          <w:rFonts w:ascii="Times New Roman" w:hAnsi="Times New Roman" w:cs="Times New Roman"/>
          <w:lang w:val="ro-RO"/>
        </w:rPr>
        <w:t xml:space="preserve"> Achizitorul poate rezilia Contractul cu efecte depline (</w:t>
      </w:r>
      <w:r w:rsidRPr="00F66CC9">
        <w:rPr>
          <w:rFonts w:ascii="Times New Roman" w:hAnsi="Times New Roman" w:cs="Times New Roman"/>
          <w:i/>
          <w:lang w:val="ro-RO"/>
        </w:rPr>
        <w:t>de jure</w:t>
      </w:r>
      <w:r w:rsidRPr="00F66CC9">
        <w:rPr>
          <w:rFonts w:ascii="Times New Roman" w:hAnsi="Times New Roman" w:cs="Times New Roman"/>
          <w:lang w:val="ro-RO"/>
        </w:rPr>
        <w:t>) după acordarea unui preaviz de ...zile executantului, fără necesitatea unei alte formalităţi şi fără intervenţia vreunei autorităţi sau instanţe de judecată, în oricare dintre situaţiile următoare, dar nelimitându-se la acestea:</w:t>
      </w:r>
    </w:p>
    <w:p w:rsidR="008738F1" w:rsidRPr="00F66CC9" w:rsidRDefault="008738F1" w:rsidP="008738F1">
      <w:pPr>
        <w:tabs>
          <w:tab w:val="left" w:pos="1512"/>
        </w:tabs>
        <w:spacing w:after="0" w:line="240" w:lineRule="auto"/>
        <w:ind w:left="567" w:right="1" w:hanging="567"/>
        <w:rPr>
          <w:rFonts w:ascii="Times New Roman" w:hAnsi="Times New Roman" w:cs="Times New Roman"/>
          <w:lang w:val="ro-RO"/>
        </w:rPr>
      </w:pPr>
      <w:r w:rsidRPr="00F66CC9">
        <w:rPr>
          <w:rFonts w:ascii="Times New Roman" w:hAnsi="Times New Roman" w:cs="Times New Roman"/>
          <w:lang w:val="ro-RO"/>
        </w:rPr>
        <w:t xml:space="preserve">a) </w:t>
      </w:r>
      <w:r w:rsidRPr="00F66CC9">
        <w:rPr>
          <w:rFonts w:ascii="Times New Roman" w:hAnsi="Times New Roman" w:cs="Times New Roman"/>
          <w:lang w:val="ro-RO"/>
        </w:rPr>
        <w:tab/>
        <w:t>executantul nu execută  contractul în conformitate cu obligaţiile asumate;</w:t>
      </w:r>
    </w:p>
    <w:p w:rsidR="008738F1" w:rsidRPr="00F66CC9" w:rsidRDefault="008738F1" w:rsidP="008738F1">
      <w:pPr>
        <w:spacing w:after="0" w:line="240" w:lineRule="auto"/>
        <w:ind w:left="567" w:right="1" w:hanging="567"/>
        <w:rPr>
          <w:rFonts w:ascii="Times New Roman" w:hAnsi="Times New Roman" w:cs="Times New Roman"/>
          <w:lang w:val="ro-RO"/>
        </w:rPr>
      </w:pPr>
      <w:r w:rsidRPr="00F66CC9">
        <w:rPr>
          <w:rFonts w:ascii="Times New Roman" w:hAnsi="Times New Roman" w:cs="Times New Roman"/>
          <w:lang w:val="ro-RO"/>
        </w:rPr>
        <w:t>b)</w:t>
      </w:r>
      <w:r w:rsidRPr="00F66CC9">
        <w:rPr>
          <w:rFonts w:ascii="Times New Roman" w:hAnsi="Times New Roman" w:cs="Times New Roman"/>
          <w:lang w:val="ro-RO"/>
        </w:rPr>
        <w:tab/>
        <w:t>executantul refuză sau omite să aducă la îndeplinire dispoziţiile emise de către achizitor sau de către reprezentantul său autorizat;</w:t>
      </w:r>
    </w:p>
    <w:p w:rsidR="008738F1" w:rsidRPr="00F66CC9" w:rsidRDefault="003437F5" w:rsidP="008738F1">
      <w:pPr>
        <w:spacing w:after="0" w:line="240" w:lineRule="auto"/>
        <w:ind w:left="567" w:right="1" w:hanging="567"/>
        <w:rPr>
          <w:rFonts w:ascii="Times New Roman" w:hAnsi="Times New Roman" w:cs="Times New Roman"/>
          <w:lang w:val="ro-RO"/>
        </w:rPr>
      </w:pPr>
      <w:r>
        <w:rPr>
          <w:rFonts w:ascii="Times New Roman" w:hAnsi="Times New Roman" w:cs="Times New Roman"/>
          <w:lang w:val="ro-RO"/>
        </w:rPr>
        <w:t>c</w:t>
      </w:r>
      <w:r w:rsidR="008738F1" w:rsidRPr="00F66CC9">
        <w:rPr>
          <w:rFonts w:ascii="Times New Roman" w:hAnsi="Times New Roman" w:cs="Times New Roman"/>
          <w:lang w:val="ro-RO"/>
        </w:rPr>
        <w:t>)</w:t>
      </w:r>
      <w:r w:rsidR="008738F1" w:rsidRPr="00F66CC9">
        <w:rPr>
          <w:rFonts w:ascii="Times New Roman" w:hAnsi="Times New Roman" w:cs="Times New Roman"/>
          <w:lang w:val="ro-RO"/>
        </w:rPr>
        <w:tab/>
        <w:t>executantul cesionează contractul sau subcontractează fără a avea acordul scris al achizitorului;</w:t>
      </w:r>
    </w:p>
    <w:p w:rsidR="008738F1" w:rsidRPr="00F66CC9" w:rsidRDefault="003437F5" w:rsidP="008738F1">
      <w:pPr>
        <w:spacing w:after="0" w:line="240" w:lineRule="auto"/>
        <w:ind w:left="567" w:right="1" w:hanging="567"/>
        <w:rPr>
          <w:rFonts w:ascii="Times New Roman" w:hAnsi="Times New Roman" w:cs="Times New Roman"/>
          <w:lang w:val="ro-RO"/>
        </w:rPr>
      </w:pPr>
      <w:r>
        <w:rPr>
          <w:rFonts w:ascii="Times New Roman" w:hAnsi="Times New Roman" w:cs="Times New Roman"/>
          <w:lang w:val="ro-RO"/>
        </w:rPr>
        <w:t>d</w:t>
      </w:r>
      <w:r w:rsidR="008738F1" w:rsidRPr="00F66CC9">
        <w:rPr>
          <w:rFonts w:ascii="Times New Roman" w:hAnsi="Times New Roman" w:cs="Times New Roman"/>
          <w:lang w:val="ro-RO"/>
        </w:rPr>
        <w:t>)</w:t>
      </w:r>
      <w:r w:rsidR="008738F1" w:rsidRPr="00F66CC9">
        <w:rPr>
          <w:rFonts w:ascii="Times New Roman" w:hAnsi="Times New Roman" w:cs="Times New Roman"/>
          <w:lang w:val="ro-RO"/>
        </w:rPr>
        <w:tab/>
        <w:t>executantul  face obiectul unei proceduri de insolvenţă, dizolvare, administrare judiciară sau sub controlul altei autorităţi, a încheiat o înţelegere cu creditorii privind plata datoriilor, şi-a suspendat activitatea, sau se află într-o situaţie asemănătoare rezultând dintr-o procedură similară reglementată de legislaţia sau reglementările la nivel naţional;</w:t>
      </w:r>
    </w:p>
    <w:p w:rsidR="008738F1" w:rsidRPr="00F66CC9" w:rsidRDefault="003437F5" w:rsidP="008738F1">
      <w:pPr>
        <w:spacing w:after="0" w:line="240" w:lineRule="auto"/>
        <w:ind w:left="567" w:right="1" w:hanging="567"/>
        <w:rPr>
          <w:rFonts w:ascii="Times New Roman" w:hAnsi="Times New Roman" w:cs="Times New Roman"/>
          <w:snapToGrid w:val="0"/>
          <w:lang w:val="ro-RO"/>
        </w:rPr>
      </w:pPr>
      <w:r>
        <w:rPr>
          <w:rFonts w:ascii="Times New Roman" w:hAnsi="Times New Roman" w:cs="Times New Roman"/>
          <w:lang w:val="ro-RO"/>
        </w:rPr>
        <w:t>e</w:t>
      </w:r>
      <w:r w:rsidR="008738F1" w:rsidRPr="00F66CC9">
        <w:rPr>
          <w:rFonts w:ascii="Times New Roman" w:hAnsi="Times New Roman" w:cs="Times New Roman"/>
          <w:lang w:val="ro-RO"/>
        </w:rPr>
        <w:t>)</w:t>
      </w:r>
      <w:r w:rsidR="008738F1" w:rsidRPr="00F66CC9">
        <w:rPr>
          <w:rFonts w:ascii="Times New Roman" w:hAnsi="Times New Roman" w:cs="Times New Roman"/>
          <w:lang w:val="ro-RO"/>
        </w:rPr>
        <w:tab/>
      </w:r>
      <w:r w:rsidR="008738F1" w:rsidRPr="00F66CC9">
        <w:rPr>
          <w:rFonts w:ascii="Times New Roman" w:hAnsi="Times New Roman" w:cs="Times New Roman"/>
          <w:snapToGrid w:val="0"/>
          <w:lang w:val="ro-RO"/>
        </w:rPr>
        <w:t>executantul a fost condamnat pentru o infracţiune în legătură cu exercitarea profesiei printr-o hotărâre judecătorească definitivă;</w:t>
      </w:r>
    </w:p>
    <w:p w:rsidR="008738F1" w:rsidRPr="00F66CC9" w:rsidRDefault="003437F5" w:rsidP="008738F1">
      <w:pPr>
        <w:spacing w:after="0" w:line="240" w:lineRule="auto"/>
        <w:ind w:left="567" w:right="1" w:hanging="567"/>
        <w:rPr>
          <w:rFonts w:ascii="Times New Roman" w:hAnsi="Times New Roman" w:cs="Times New Roman"/>
          <w:lang w:val="ro-RO"/>
        </w:rPr>
      </w:pPr>
      <w:r>
        <w:rPr>
          <w:rFonts w:ascii="Times New Roman" w:hAnsi="Times New Roman" w:cs="Times New Roman"/>
          <w:lang w:val="ro-RO"/>
        </w:rPr>
        <w:t>f</w:t>
      </w:r>
      <w:r w:rsidR="008738F1" w:rsidRPr="00F66CC9">
        <w:rPr>
          <w:rFonts w:ascii="Times New Roman" w:hAnsi="Times New Roman" w:cs="Times New Roman"/>
          <w:lang w:val="ro-RO"/>
        </w:rPr>
        <w:t>)</w:t>
      </w:r>
      <w:r w:rsidR="008738F1" w:rsidRPr="00F66CC9">
        <w:rPr>
          <w:rFonts w:ascii="Times New Roman" w:hAnsi="Times New Roman" w:cs="Times New Roman"/>
          <w:lang w:val="ro-RO"/>
        </w:rPr>
        <w:tab/>
        <w:t>executantul se află în culpă profesională gravă ce poate fi dovedită prin orice mijloc de probă pe care Achizitorul îl poate justifica;</w:t>
      </w:r>
    </w:p>
    <w:p w:rsidR="008738F1" w:rsidRPr="00F66CC9" w:rsidRDefault="003437F5" w:rsidP="008738F1">
      <w:pPr>
        <w:spacing w:after="0" w:line="240" w:lineRule="auto"/>
        <w:ind w:left="567" w:right="1" w:hanging="567"/>
        <w:rPr>
          <w:rFonts w:ascii="Times New Roman" w:hAnsi="Times New Roman" w:cs="Times New Roman"/>
          <w:lang w:val="ro-RO"/>
        </w:rPr>
      </w:pPr>
      <w:r>
        <w:rPr>
          <w:rFonts w:ascii="Times New Roman" w:hAnsi="Times New Roman" w:cs="Times New Roman"/>
          <w:lang w:val="ro-RO"/>
        </w:rPr>
        <w:t>g</w:t>
      </w:r>
      <w:r w:rsidR="008738F1" w:rsidRPr="00F66CC9">
        <w:rPr>
          <w:rFonts w:ascii="Times New Roman" w:hAnsi="Times New Roman" w:cs="Times New Roman"/>
          <w:lang w:val="ro-RO"/>
        </w:rPr>
        <w:t>)</w:t>
      </w:r>
      <w:r w:rsidR="008738F1" w:rsidRPr="00F66CC9">
        <w:rPr>
          <w:rFonts w:ascii="Times New Roman" w:hAnsi="Times New Roman" w:cs="Times New Roman"/>
          <w:lang w:val="ro-RO"/>
        </w:rPr>
        <w:tab/>
        <w:t>împotriva executantului a fost pronunţată o hotărâre având autoritate de lucru judecat cu privire la fraudă, corupţie, implicarea într-o organizaţie criminală sau orice altă activitate ilegală în dauna intereselor financiare ale CE;</w:t>
      </w:r>
    </w:p>
    <w:p w:rsidR="008738F1" w:rsidRPr="00F66CC9" w:rsidRDefault="003437F5" w:rsidP="008738F1">
      <w:pPr>
        <w:spacing w:after="0" w:line="240" w:lineRule="auto"/>
        <w:ind w:left="567" w:right="1" w:hanging="567"/>
        <w:rPr>
          <w:rFonts w:ascii="Times New Roman" w:hAnsi="Times New Roman" w:cs="Times New Roman"/>
          <w:lang w:val="ro-RO"/>
        </w:rPr>
      </w:pPr>
      <w:r>
        <w:rPr>
          <w:rFonts w:ascii="Times New Roman" w:hAnsi="Times New Roman" w:cs="Times New Roman"/>
          <w:lang w:val="ro-RO"/>
        </w:rPr>
        <w:t>h</w:t>
      </w:r>
      <w:r w:rsidR="008738F1" w:rsidRPr="00F66CC9">
        <w:rPr>
          <w:rFonts w:ascii="Times New Roman" w:hAnsi="Times New Roman" w:cs="Times New Roman"/>
          <w:lang w:val="ro-RO"/>
        </w:rPr>
        <w:t>)</w:t>
      </w:r>
      <w:r w:rsidR="008738F1" w:rsidRPr="00F66CC9">
        <w:rPr>
          <w:rFonts w:ascii="Times New Roman" w:hAnsi="Times New Roman" w:cs="Times New Roman"/>
          <w:lang w:val="ro-RO"/>
        </w:rPr>
        <w:tab/>
        <w:t>are loc orice modificare organizaţională care implică o schimbare cu privire la personalitatea juridică, natura sau controlul executantului, cu excepţia situaţiei în care asemenea modificări sunt înregistrate într-un act adiţional la prezentul contract;</w:t>
      </w:r>
    </w:p>
    <w:p w:rsidR="008738F1" w:rsidRPr="00F66CC9" w:rsidRDefault="003437F5" w:rsidP="008738F1">
      <w:pPr>
        <w:spacing w:after="0" w:line="240" w:lineRule="auto"/>
        <w:ind w:left="567" w:right="1" w:hanging="567"/>
        <w:rPr>
          <w:rFonts w:ascii="Times New Roman" w:hAnsi="Times New Roman" w:cs="Times New Roman"/>
          <w:lang w:val="ro-RO"/>
        </w:rPr>
      </w:pPr>
      <w:r>
        <w:rPr>
          <w:rFonts w:ascii="Times New Roman" w:hAnsi="Times New Roman" w:cs="Times New Roman"/>
          <w:lang w:val="ro-RO"/>
        </w:rPr>
        <w:t>i</w:t>
      </w:r>
      <w:r w:rsidR="008738F1" w:rsidRPr="00F66CC9">
        <w:rPr>
          <w:rFonts w:ascii="Times New Roman" w:hAnsi="Times New Roman" w:cs="Times New Roman"/>
          <w:lang w:val="ro-RO"/>
        </w:rPr>
        <w:t>)</w:t>
      </w:r>
      <w:r w:rsidR="008738F1" w:rsidRPr="00F66CC9">
        <w:rPr>
          <w:rFonts w:ascii="Times New Roman" w:hAnsi="Times New Roman" w:cs="Times New Roman"/>
          <w:lang w:val="ro-RO"/>
        </w:rPr>
        <w:tab/>
        <w:t>apariţia oricărei alte incapacităţi legale care să împiedice executarea Contractului ;</w:t>
      </w:r>
    </w:p>
    <w:p w:rsidR="008738F1" w:rsidRPr="00F66CC9" w:rsidRDefault="003437F5" w:rsidP="008738F1">
      <w:pPr>
        <w:spacing w:after="0" w:line="240" w:lineRule="auto"/>
        <w:ind w:left="567" w:right="1" w:hanging="567"/>
        <w:rPr>
          <w:rFonts w:ascii="Times New Roman" w:hAnsi="Times New Roman" w:cs="Times New Roman"/>
          <w:lang w:val="ro-RO"/>
        </w:rPr>
      </w:pPr>
      <w:r>
        <w:rPr>
          <w:rFonts w:ascii="Times New Roman" w:hAnsi="Times New Roman" w:cs="Times New Roman"/>
          <w:lang w:val="ro-RO"/>
        </w:rPr>
        <w:t>j</w:t>
      </w:r>
      <w:r w:rsidR="008738F1" w:rsidRPr="00F66CC9">
        <w:rPr>
          <w:rFonts w:ascii="Times New Roman" w:hAnsi="Times New Roman" w:cs="Times New Roman"/>
          <w:lang w:val="ro-RO"/>
        </w:rPr>
        <w:t>)</w:t>
      </w:r>
      <w:r w:rsidR="008738F1" w:rsidRPr="00F66CC9">
        <w:rPr>
          <w:rFonts w:ascii="Times New Roman" w:hAnsi="Times New Roman" w:cs="Times New Roman"/>
          <w:lang w:val="ro-RO"/>
        </w:rPr>
        <w:tab/>
        <w:t>executantul nu furnizează garanţiile sau asigurările solicitate, sau persoana care furnizează garanţia sau asigurarea nu este în măsură să îşi îndeplinească angajamentele.</w:t>
      </w:r>
    </w:p>
    <w:p w:rsidR="008738F1" w:rsidRPr="00F66CC9" w:rsidRDefault="008738F1" w:rsidP="003437F5">
      <w:pPr>
        <w:numPr>
          <w:ilvl w:val="1"/>
          <w:numId w:val="27"/>
        </w:numPr>
        <w:spacing w:after="0" w:line="240" w:lineRule="auto"/>
        <w:ind w:right="1"/>
        <w:jc w:val="both"/>
        <w:rPr>
          <w:rFonts w:ascii="Times New Roman" w:hAnsi="Times New Roman" w:cs="Times New Roman"/>
          <w:lang w:val="ro-RO"/>
        </w:rPr>
      </w:pPr>
      <w:r w:rsidRPr="00F66CC9">
        <w:rPr>
          <w:rFonts w:ascii="Times New Roman" w:hAnsi="Times New Roman" w:cs="Times New Roman"/>
          <w:lang w:val="ro-RO"/>
        </w:rPr>
        <w:t>- Dacă Achizitorul reziliază Contractul, va fi îndreptăţit să recupereze de la executant fără a renunţa la celelalte remedii la care este îndreptăţit în baza acestuia, orice pierdere sau prejudiciu suferit până la un nivel egal cu valoarea contractului.</w:t>
      </w:r>
    </w:p>
    <w:p w:rsidR="008738F1" w:rsidRPr="00F66CC9" w:rsidRDefault="008738F1" w:rsidP="003437F5">
      <w:pPr>
        <w:numPr>
          <w:ilvl w:val="1"/>
          <w:numId w:val="27"/>
        </w:numPr>
        <w:spacing w:after="0" w:line="240" w:lineRule="auto"/>
        <w:ind w:right="1"/>
        <w:jc w:val="both"/>
        <w:rPr>
          <w:rFonts w:ascii="Times New Roman" w:hAnsi="Times New Roman" w:cs="Times New Roman"/>
          <w:lang w:val="ro-RO"/>
        </w:rPr>
      </w:pPr>
      <w:r w:rsidRPr="00F66CC9">
        <w:rPr>
          <w:rFonts w:ascii="Times New Roman" w:hAnsi="Times New Roman" w:cs="Times New Roman"/>
          <w:lang w:val="ro-RO"/>
        </w:rPr>
        <w:t xml:space="preserve">– În cazul rezilierii contractului, achizitorul va întocmi situaţia lucrărilor efectiv executate, inventarul materialelor, utilajelor şi lucrărilor provizorii, </w:t>
      </w:r>
      <w:r w:rsidR="008A015A">
        <w:rPr>
          <w:rFonts w:ascii="Times New Roman" w:hAnsi="Times New Roman" w:cs="Times New Roman"/>
          <w:lang w:val="ro-RO"/>
        </w:rPr>
        <w:t xml:space="preserve">si numai in situatia in care acestea sunt utile, </w:t>
      </w:r>
      <w:r w:rsidRPr="00F66CC9">
        <w:rPr>
          <w:rFonts w:ascii="Times New Roman" w:hAnsi="Times New Roman" w:cs="Times New Roman"/>
          <w:lang w:val="ro-RO"/>
        </w:rPr>
        <w:t xml:space="preserve">după care se vor stabili sumele care urmează să le plătească în conformitate cu prevederile contractului, precum şi daunele pe care trebuie să le suporte executantul din vina căruia s-a reziliat contractul. </w:t>
      </w:r>
    </w:p>
    <w:p w:rsidR="008738F1" w:rsidRPr="00F66CC9" w:rsidRDefault="008738F1" w:rsidP="003437F5">
      <w:pPr>
        <w:numPr>
          <w:ilvl w:val="1"/>
          <w:numId w:val="27"/>
        </w:numPr>
        <w:spacing w:after="0" w:line="240" w:lineRule="auto"/>
        <w:ind w:right="1"/>
        <w:jc w:val="both"/>
        <w:rPr>
          <w:rFonts w:ascii="Times New Roman" w:hAnsi="Times New Roman" w:cs="Times New Roman"/>
          <w:lang w:val="ro-RO"/>
        </w:rPr>
      </w:pPr>
      <w:r w:rsidRPr="00F66CC9">
        <w:rPr>
          <w:rFonts w:ascii="Times New Roman" w:hAnsi="Times New Roman" w:cs="Times New Roman"/>
          <w:lang w:val="ro-RO"/>
        </w:rPr>
        <w:t>– În cazul prevăzut la art.2</w:t>
      </w:r>
      <w:r w:rsidR="000E68C2">
        <w:rPr>
          <w:rFonts w:ascii="Times New Roman" w:hAnsi="Times New Roman" w:cs="Times New Roman"/>
          <w:lang w:val="ro-RO"/>
        </w:rPr>
        <w:t>8</w:t>
      </w:r>
      <w:r w:rsidRPr="00F66CC9">
        <w:rPr>
          <w:rFonts w:ascii="Times New Roman" w:hAnsi="Times New Roman" w:cs="Times New Roman"/>
          <w:lang w:val="ro-RO"/>
        </w:rPr>
        <w:t>.6., achizitorul va convoca în max....zile de la data rezilierii contractului, comisia de recepţie, care va efectua recepţia cantitativă şi calitativă a lucrărilor executate.</w:t>
      </w:r>
    </w:p>
    <w:p w:rsidR="008738F1" w:rsidRPr="00F66CC9" w:rsidRDefault="008738F1" w:rsidP="003437F5">
      <w:pPr>
        <w:pStyle w:val="Style1"/>
        <w:numPr>
          <w:ilvl w:val="1"/>
          <w:numId w:val="27"/>
        </w:numPr>
        <w:spacing w:before="0" w:after="0"/>
        <w:ind w:right="1"/>
        <w:rPr>
          <w:rFonts w:ascii="Times New Roman" w:hAnsi="Times New Roman" w:cs="Times New Roman"/>
          <w:b w:val="0"/>
          <w:lang w:val="ro-RO"/>
        </w:rPr>
      </w:pPr>
      <w:r w:rsidRPr="00F66CC9">
        <w:rPr>
          <w:rFonts w:ascii="Times New Roman" w:hAnsi="Times New Roman" w:cs="Times New Roman"/>
          <w:b w:val="0"/>
          <w:lang w:val="ro-RO"/>
        </w:rPr>
        <w:t>- Oricare dintre părţi încalcă prevederile Contractului prin neîndeplinirea  unei/unor obligaţii care îi revin potrivit acestuia, partea prejudiciată prin încălcare (după caz, Achizitorul sau executantul) va fi îndreptăţită la următoarele remedii:</w:t>
      </w:r>
    </w:p>
    <w:p w:rsidR="008738F1" w:rsidRPr="00F66CC9" w:rsidRDefault="008738F1" w:rsidP="008738F1">
      <w:pPr>
        <w:spacing w:after="0" w:line="240" w:lineRule="auto"/>
        <w:ind w:left="840" w:right="1"/>
        <w:rPr>
          <w:rFonts w:ascii="Times New Roman" w:hAnsi="Times New Roman" w:cs="Times New Roman"/>
          <w:lang w:val="ro-RO"/>
        </w:rPr>
      </w:pPr>
      <w:r w:rsidRPr="00F66CC9">
        <w:rPr>
          <w:rFonts w:ascii="Times New Roman" w:hAnsi="Times New Roman" w:cs="Times New Roman"/>
          <w:lang w:val="ro-RO"/>
        </w:rPr>
        <w:t>a)</w:t>
      </w:r>
      <w:r w:rsidRPr="00F66CC9">
        <w:rPr>
          <w:rFonts w:ascii="Times New Roman" w:hAnsi="Times New Roman" w:cs="Times New Roman"/>
          <w:lang w:val="ro-RO"/>
        </w:rPr>
        <w:tab/>
        <w:t>despăgubiri; şi/sau</w:t>
      </w:r>
    </w:p>
    <w:p w:rsidR="008738F1" w:rsidRPr="00F66CC9" w:rsidRDefault="008738F1" w:rsidP="008738F1">
      <w:pPr>
        <w:spacing w:after="0" w:line="240" w:lineRule="auto"/>
        <w:ind w:left="840" w:right="1"/>
        <w:rPr>
          <w:rFonts w:ascii="Times New Roman" w:hAnsi="Times New Roman" w:cs="Times New Roman"/>
          <w:lang w:val="ro-RO"/>
        </w:rPr>
      </w:pPr>
      <w:r w:rsidRPr="00F66CC9">
        <w:rPr>
          <w:rFonts w:ascii="Times New Roman" w:hAnsi="Times New Roman" w:cs="Times New Roman"/>
          <w:lang w:val="ro-RO"/>
        </w:rPr>
        <w:t>b)</w:t>
      </w:r>
      <w:r w:rsidRPr="00F66CC9">
        <w:rPr>
          <w:rFonts w:ascii="Times New Roman" w:hAnsi="Times New Roman" w:cs="Times New Roman"/>
          <w:lang w:val="ro-RO"/>
        </w:rPr>
        <w:tab/>
        <w:t xml:space="preserve">rezilierea Contractului </w:t>
      </w:r>
    </w:p>
    <w:p w:rsidR="008738F1" w:rsidRPr="00F66CC9" w:rsidRDefault="003437F5" w:rsidP="003437F5">
      <w:pPr>
        <w:numPr>
          <w:ilvl w:val="1"/>
          <w:numId w:val="27"/>
        </w:numPr>
        <w:spacing w:after="0" w:line="240" w:lineRule="auto"/>
        <w:ind w:right="1"/>
        <w:jc w:val="both"/>
        <w:rPr>
          <w:rFonts w:ascii="Times New Roman" w:hAnsi="Times New Roman" w:cs="Times New Roman"/>
          <w:lang w:val="ro-RO"/>
        </w:rPr>
      </w:pPr>
      <w:r>
        <w:rPr>
          <w:rFonts w:ascii="Times New Roman" w:hAnsi="Times New Roman" w:cs="Times New Roman"/>
          <w:lang w:val="ro-RO"/>
        </w:rPr>
        <w:t xml:space="preserve">       </w:t>
      </w:r>
      <w:r w:rsidR="008738F1" w:rsidRPr="00F66CC9">
        <w:rPr>
          <w:rFonts w:ascii="Times New Roman" w:hAnsi="Times New Roman" w:cs="Times New Roman"/>
          <w:lang w:val="ro-RO"/>
        </w:rPr>
        <w:t>Despăgubirile pot fi:</w:t>
      </w:r>
    </w:p>
    <w:p w:rsidR="008738F1" w:rsidRPr="00F66CC9" w:rsidRDefault="008738F1" w:rsidP="008738F1">
      <w:pPr>
        <w:spacing w:after="0" w:line="240" w:lineRule="auto"/>
        <w:ind w:left="567" w:right="1" w:hanging="567"/>
        <w:rPr>
          <w:rFonts w:ascii="Times New Roman" w:hAnsi="Times New Roman" w:cs="Times New Roman"/>
          <w:lang w:val="ro-RO"/>
        </w:rPr>
      </w:pPr>
      <w:r w:rsidRPr="00F66CC9">
        <w:rPr>
          <w:rFonts w:ascii="Times New Roman" w:hAnsi="Times New Roman" w:cs="Times New Roman"/>
          <w:lang w:val="ro-RO"/>
        </w:rPr>
        <w:t>a)</w:t>
      </w:r>
      <w:r w:rsidRPr="00F66CC9">
        <w:rPr>
          <w:rFonts w:ascii="Times New Roman" w:hAnsi="Times New Roman" w:cs="Times New Roman"/>
          <w:lang w:val="ro-RO"/>
        </w:rPr>
        <w:tab/>
        <w:t>Despăgubiri Generale; sau</w:t>
      </w:r>
    </w:p>
    <w:p w:rsidR="008738F1" w:rsidRPr="00F66CC9" w:rsidRDefault="008738F1" w:rsidP="008738F1">
      <w:pPr>
        <w:spacing w:after="0" w:line="240" w:lineRule="auto"/>
        <w:ind w:left="567" w:right="1" w:hanging="567"/>
        <w:rPr>
          <w:rFonts w:ascii="Times New Roman" w:hAnsi="Times New Roman" w:cs="Times New Roman"/>
          <w:lang w:val="ro-RO"/>
        </w:rPr>
      </w:pPr>
      <w:r w:rsidRPr="00F66CC9">
        <w:rPr>
          <w:rFonts w:ascii="Times New Roman" w:hAnsi="Times New Roman" w:cs="Times New Roman"/>
          <w:lang w:val="ro-RO"/>
        </w:rPr>
        <w:t>b)</w:t>
      </w:r>
      <w:r w:rsidRPr="00F66CC9">
        <w:rPr>
          <w:rFonts w:ascii="Times New Roman" w:hAnsi="Times New Roman" w:cs="Times New Roman"/>
          <w:lang w:val="ro-RO"/>
        </w:rPr>
        <w:tab/>
        <w:t>Penalităţi contractuale.</w:t>
      </w:r>
    </w:p>
    <w:p w:rsidR="008738F1" w:rsidRPr="00F66CC9" w:rsidRDefault="008738F1" w:rsidP="003437F5">
      <w:pPr>
        <w:numPr>
          <w:ilvl w:val="1"/>
          <w:numId w:val="27"/>
        </w:numPr>
        <w:spacing w:after="0" w:line="240" w:lineRule="auto"/>
        <w:ind w:right="1"/>
        <w:jc w:val="both"/>
        <w:rPr>
          <w:rFonts w:ascii="Times New Roman" w:hAnsi="Times New Roman" w:cs="Times New Roman"/>
          <w:lang w:val="ro-RO"/>
        </w:rPr>
      </w:pPr>
      <w:r w:rsidRPr="00F66CC9">
        <w:rPr>
          <w:rFonts w:ascii="Times New Roman" w:hAnsi="Times New Roman" w:cs="Times New Roman"/>
          <w:lang w:val="ro-RO"/>
        </w:rPr>
        <w:lastRenderedPageBreak/>
        <w:t>- În orice situaţie în care Achizitorul este îndreptăţit la despăgubiri, poate reţine aceste despăgubiri din orice sume datorate executantuluii sau poate executa garanţia de bună execuţie, în conformitate cu prevederile art.....</w:t>
      </w:r>
    </w:p>
    <w:p w:rsidR="008738F1" w:rsidRPr="00F66CC9" w:rsidRDefault="008738F1" w:rsidP="003437F5">
      <w:pPr>
        <w:numPr>
          <w:ilvl w:val="1"/>
          <w:numId w:val="27"/>
        </w:numPr>
        <w:spacing w:after="0" w:line="240" w:lineRule="auto"/>
        <w:ind w:right="1"/>
        <w:jc w:val="both"/>
        <w:rPr>
          <w:rFonts w:ascii="Times New Roman" w:hAnsi="Times New Roman" w:cs="Times New Roman"/>
          <w:lang w:val="ro-RO"/>
        </w:rPr>
      </w:pPr>
      <w:r w:rsidRPr="00F66CC9">
        <w:rPr>
          <w:rFonts w:ascii="Times New Roman" w:hAnsi="Times New Roman" w:cs="Times New Roman"/>
          <w:lang w:val="ro-RO"/>
        </w:rPr>
        <w:t>– După rezilierea contractului, achizitorul poate decide continuarea execuţiei lucrărilor cu respectarea prevederilor legale privind achiziţiile publice.</w:t>
      </w:r>
    </w:p>
    <w:p w:rsidR="008738F1" w:rsidRPr="00F66CC9" w:rsidRDefault="008738F1" w:rsidP="003437F5">
      <w:pPr>
        <w:numPr>
          <w:ilvl w:val="1"/>
          <w:numId w:val="27"/>
        </w:numPr>
        <w:spacing w:after="0" w:line="240" w:lineRule="auto"/>
        <w:ind w:right="1"/>
        <w:jc w:val="both"/>
        <w:rPr>
          <w:rFonts w:ascii="Times New Roman" w:hAnsi="Times New Roman" w:cs="Times New Roman"/>
          <w:b/>
          <w:lang w:val="ro-RO"/>
        </w:rPr>
      </w:pPr>
      <w:bookmarkStart w:id="8" w:name="_Ref149122167"/>
      <w:bookmarkStart w:id="9" w:name="_Toc185742726"/>
      <w:r w:rsidRPr="00F66CC9">
        <w:rPr>
          <w:rFonts w:ascii="Times New Roman" w:hAnsi="Times New Roman" w:cs="Times New Roman"/>
          <w:b/>
          <w:lang w:val="ro-RO"/>
        </w:rPr>
        <w:t xml:space="preserve">- Suspendarea Contractului </w:t>
      </w:r>
      <w:bookmarkEnd w:id="8"/>
      <w:bookmarkEnd w:id="9"/>
    </w:p>
    <w:p w:rsidR="008738F1" w:rsidRPr="00403576" w:rsidRDefault="008738F1" w:rsidP="008738F1">
      <w:pPr>
        <w:numPr>
          <w:ilvl w:val="0"/>
          <w:numId w:val="13"/>
        </w:numPr>
        <w:spacing w:after="0" w:line="240" w:lineRule="auto"/>
        <w:ind w:right="1"/>
        <w:jc w:val="both"/>
        <w:rPr>
          <w:rFonts w:ascii="Times New Roman" w:hAnsi="Times New Roman" w:cs="Times New Roman"/>
          <w:b/>
          <w:lang w:val="ro-RO"/>
        </w:rPr>
      </w:pPr>
      <w:r w:rsidRPr="00403576">
        <w:rPr>
          <w:rFonts w:ascii="Times New Roman" w:hAnsi="Times New Roman" w:cs="Times New Roman"/>
          <w:lang w:val="ro-RO"/>
        </w:rPr>
        <w:t>În cazul în care executarea Contractului este viciată de erori substanţiale, nereguli sau de fraudă, Achizitorul va suspenda executarea acestuia.</w:t>
      </w:r>
    </w:p>
    <w:p w:rsidR="008738F1" w:rsidRPr="00403576" w:rsidRDefault="008738F1" w:rsidP="008738F1">
      <w:pPr>
        <w:numPr>
          <w:ilvl w:val="0"/>
          <w:numId w:val="13"/>
        </w:numPr>
        <w:spacing w:after="0" w:line="240" w:lineRule="auto"/>
        <w:ind w:right="1"/>
        <w:jc w:val="both"/>
        <w:rPr>
          <w:rFonts w:ascii="Times New Roman" w:hAnsi="Times New Roman" w:cs="Times New Roman"/>
          <w:b/>
          <w:lang w:val="ro-RO"/>
        </w:rPr>
      </w:pPr>
      <w:r w:rsidRPr="00403576">
        <w:rPr>
          <w:rFonts w:ascii="Times New Roman" w:hAnsi="Times New Roman" w:cs="Times New Roman"/>
          <w:lang w:val="ro-RO"/>
        </w:rPr>
        <w:t>În cazul în care erorile substanţiale, neregulile sau frauda, sunt imputabile executantului, Achizitorul poate suplimentar suspendării, să refuze efectuarea plăţilor sau poate proceda la recuperarea sumelor deja plătite, proporţional cu gravitatea erorilor, neregulilor sau fraudei.</w:t>
      </w:r>
    </w:p>
    <w:p w:rsidR="008738F1" w:rsidRPr="00F66CC9" w:rsidRDefault="008738F1" w:rsidP="008738F1">
      <w:pPr>
        <w:pStyle w:val="DefaultText2"/>
        <w:jc w:val="both"/>
        <w:rPr>
          <w:sz w:val="22"/>
          <w:szCs w:val="22"/>
          <w:lang w:val="ro-RO"/>
        </w:rPr>
      </w:pPr>
    </w:p>
    <w:p w:rsidR="008738F1" w:rsidRPr="00F66CC9" w:rsidRDefault="000E68C2" w:rsidP="008738F1">
      <w:pPr>
        <w:pStyle w:val="DefaultText2"/>
        <w:jc w:val="both"/>
        <w:rPr>
          <w:b/>
          <w:i/>
          <w:sz w:val="22"/>
          <w:szCs w:val="22"/>
          <w:lang w:val="es-ES"/>
        </w:rPr>
      </w:pPr>
      <w:r>
        <w:rPr>
          <w:b/>
          <w:i/>
          <w:sz w:val="22"/>
          <w:szCs w:val="22"/>
          <w:lang w:val="es-ES"/>
        </w:rPr>
        <w:t>29</w:t>
      </w:r>
      <w:r w:rsidR="008738F1" w:rsidRPr="00F66CC9">
        <w:rPr>
          <w:b/>
          <w:i/>
          <w:sz w:val="22"/>
          <w:szCs w:val="22"/>
          <w:lang w:val="es-ES"/>
        </w:rPr>
        <w:t>. Forţa majoră</w:t>
      </w:r>
    </w:p>
    <w:p w:rsidR="008738F1" w:rsidRPr="00F66CC9" w:rsidRDefault="000E68C2" w:rsidP="008738F1">
      <w:pPr>
        <w:pStyle w:val="DefaultText"/>
        <w:jc w:val="both"/>
        <w:rPr>
          <w:sz w:val="22"/>
          <w:szCs w:val="22"/>
          <w:lang w:val="es-ES"/>
        </w:rPr>
      </w:pPr>
      <w:r>
        <w:rPr>
          <w:sz w:val="22"/>
          <w:szCs w:val="22"/>
          <w:lang w:val="es-ES"/>
        </w:rPr>
        <w:t>29</w:t>
      </w:r>
      <w:r w:rsidR="008738F1" w:rsidRPr="00F66CC9">
        <w:rPr>
          <w:sz w:val="22"/>
          <w:szCs w:val="22"/>
          <w:lang w:val="es-ES"/>
        </w:rPr>
        <w:t>.1 - Forţa majoră este constatată de o autoritate competentă.</w:t>
      </w:r>
    </w:p>
    <w:p w:rsidR="008738F1" w:rsidRPr="00F66CC9" w:rsidRDefault="000E68C2" w:rsidP="008738F1">
      <w:pPr>
        <w:pStyle w:val="DefaultText"/>
        <w:jc w:val="both"/>
        <w:rPr>
          <w:sz w:val="22"/>
          <w:szCs w:val="22"/>
          <w:lang w:val="es-ES"/>
        </w:rPr>
      </w:pPr>
      <w:r>
        <w:rPr>
          <w:sz w:val="22"/>
          <w:szCs w:val="22"/>
          <w:lang w:val="es-ES"/>
        </w:rPr>
        <w:t>29</w:t>
      </w:r>
      <w:r w:rsidR="008738F1" w:rsidRPr="00F66CC9">
        <w:rPr>
          <w:sz w:val="22"/>
          <w:szCs w:val="22"/>
          <w:lang w:val="es-ES"/>
        </w:rPr>
        <w:t>.2 - Forţa majoră exonerează părţile contractante de îndeplinirea obligaţiilor asumate prin prezentul contract, pe toată perioada în care aceasta acţionează.</w:t>
      </w:r>
    </w:p>
    <w:p w:rsidR="008738F1" w:rsidRPr="00F66CC9" w:rsidRDefault="000E68C2" w:rsidP="008738F1">
      <w:pPr>
        <w:pStyle w:val="DefaultText"/>
        <w:jc w:val="both"/>
        <w:rPr>
          <w:b/>
          <w:sz w:val="22"/>
          <w:szCs w:val="22"/>
          <w:lang w:val="es-ES"/>
        </w:rPr>
      </w:pPr>
      <w:r>
        <w:rPr>
          <w:sz w:val="22"/>
          <w:szCs w:val="22"/>
          <w:lang w:val="es-ES"/>
        </w:rPr>
        <w:t>29</w:t>
      </w:r>
      <w:r w:rsidR="008738F1" w:rsidRPr="00F66CC9">
        <w:rPr>
          <w:sz w:val="22"/>
          <w:szCs w:val="22"/>
          <w:lang w:val="es-ES"/>
        </w:rPr>
        <w:t>.3 - Îndeplinirea contractului va fi suspendată în perioada de acţiune a forţei majore, dar fară a prejudicia drepturile ce li se cuveneau părţilor până la apariţia acesteia.</w:t>
      </w:r>
    </w:p>
    <w:p w:rsidR="008738F1" w:rsidRPr="00F66CC9" w:rsidRDefault="000E68C2" w:rsidP="008738F1">
      <w:pPr>
        <w:pStyle w:val="DefaultText"/>
        <w:jc w:val="both"/>
        <w:rPr>
          <w:sz w:val="22"/>
          <w:szCs w:val="22"/>
          <w:lang w:val="es-ES"/>
        </w:rPr>
      </w:pPr>
      <w:r>
        <w:rPr>
          <w:sz w:val="22"/>
          <w:szCs w:val="22"/>
          <w:lang w:val="es-ES"/>
        </w:rPr>
        <w:t>29</w:t>
      </w:r>
      <w:r w:rsidR="008738F1" w:rsidRPr="00F66CC9">
        <w:rPr>
          <w:sz w:val="22"/>
          <w:szCs w:val="22"/>
          <w:lang w:val="es-ES"/>
        </w:rPr>
        <w:t>.4 - Partea contractantă care invocă forţa majoră are obligaţia de a notifica celeilalte părţi, imediat şi în mod complet, producerea acesteia şi să ia orice măsuri care îi stau la dispoziţie în vederea limitării consecinţelor.</w:t>
      </w:r>
    </w:p>
    <w:p w:rsidR="008738F1" w:rsidRPr="00F66CC9" w:rsidRDefault="000E68C2" w:rsidP="008738F1">
      <w:pPr>
        <w:pStyle w:val="DefaultText"/>
        <w:jc w:val="both"/>
        <w:rPr>
          <w:sz w:val="22"/>
          <w:szCs w:val="22"/>
          <w:lang w:val="es-ES"/>
        </w:rPr>
      </w:pPr>
      <w:r>
        <w:rPr>
          <w:sz w:val="22"/>
          <w:szCs w:val="22"/>
          <w:lang w:val="es-ES"/>
        </w:rPr>
        <w:t>29</w:t>
      </w:r>
      <w:r w:rsidR="008738F1" w:rsidRPr="00F66CC9">
        <w:rPr>
          <w:sz w:val="22"/>
          <w:szCs w:val="22"/>
          <w:lang w:val="es-ES"/>
        </w:rPr>
        <w:t>.5 -  Dacă forţa majoră acţionează sau se estimează că va acţiona o perioada mai mare de … luni, fiecare parte va avea dreptul să notifice celeilalte părţi încetarea de plin drept a prezentului contract, fără ca vreuna din părţi să poată pretinde celeilalte daune-interese.</w:t>
      </w:r>
    </w:p>
    <w:p w:rsidR="008738F1" w:rsidRPr="00F66CC9" w:rsidRDefault="000E68C2" w:rsidP="000E68C2">
      <w:pPr>
        <w:pStyle w:val="DefaultText"/>
        <w:numPr>
          <w:ilvl w:val="1"/>
          <w:numId w:val="28"/>
        </w:numPr>
        <w:overflowPunct w:val="0"/>
        <w:autoSpaceDE w:val="0"/>
        <w:autoSpaceDN w:val="0"/>
        <w:adjustRightInd w:val="0"/>
        <w:jc w:val="both"/>
        <w:textAlignment w:val="baseline"/>
        <w:rPr>
          <w:sz w:val="22"/>
          <w:szCs w:val="22"/>
          <w:lang w:val="es-ES"/>
        </w:rPr>
      </w:pPr>
      <w:r>
        <w:rPr>
          <w:sz w:val="22"/>
          <w:szCs w:val="22"/>
          <w:lang w:val="es-ES"/>
        </w:rPr>
        <w:t xml:space="preserve"> </w:t>
      </w:r>
      <w:r w:rsidR="008738F1" w:rsidRPr="00F66CC9">
        <w:rPr>
          <w:sz w:val="22"/>
          <w:szCs w:val="22"/>
          <w:lang w:val="es-ES"/>
        </w:rPr>
        <w:t>- Nu va reprezenta o încălcare a obligaţiilor din prezentul contract de către oricare din părţi situaţia în care executarea obligaţiilor este împiedicată de împrejurări de forţă majoră care apar după data semnării Contractului de către părţi.</w:t>
      </w:r>
    </w:p>
    <w:p w:rsidR="008738F1" w:rsidRPr="00F66CC9" w:rsidRDefault="007C4DAB" w:rsidP="008738F1">
      <w:pPr>
        <w:pStyle w:val="DefaultText"/>
        <w:overflowPunct w:val="0"/>
        <w:autoSpaceDE w:val="0"/>
        <w:autoSpaceDN w:val="0"/>
        <w:adjustRightInd w:val="0"/>
        <w:jc w:val="both"/>
        <w:textAlignment w:val="baseline"/>
        <w:rPr>
          <w:sz w:val="22"/>
          <w:szCs w:val="22"/>
          <w:lang w:val="es-ES"/>
        </w:rPr>
      </w:pPr>
      <w:r>
        <w:rPr>
          <w:sz w:val="22"/>
          <w:szCs w:val="22"/>
          <w:lang w:val="es-ES"/>
        </w:rPr>
        <w:t>29</w:t>
      </w:r>
      <w:r w:rsidR="008738F1" w:rsidRPr="00F66CC9">
        <w:rPr>
          <w:sz w:val="22"/>
          <w:szCs w:val="22"/>
          <w:lang w:val="es-ES"/>
        </w:rPr>
        <w:t>.7.- Executantul nu va răspunde pentru penalităţi contractuale sau reziliere pentru neexecutare dacă, şi în măsura în care, întârzierea în executare sau altă neîndeplinire a obligaţiilor din prezentul Contract este rezultatul unui eveniment de forţă majoră. În mod similar, Achizitorul nu va datora dobândă pentru plăţile cu întârziere, pentru neexecutare sau pentru rezilierea de către executant pentru neexecutare, dacă, şi în măsura în care, întârzierea Achizitorului sau altă neîndeplinire a obligaţiilor sale este rezultatul forţei majore.</w:t>
      </w:r>
    </w:p>
    <w:p w:rsidR="008738F1" w:rsidRPr="00F66CC9" w:rsidRDefault="007C4DAB" w:rsidP="008738F1">
      <w:pPr>
        <w:pStyle w:val="DefaultText"/>
        <w:overflowPunct w:val="0"/>
        <w:autoSpaceDE w:val="0"/>
        <w:autoSpaceDN w:val="0"/>
        <w:adjustRightInd w:val="0"/>
        <w:jc w:val="both"/>
        <w:textAlignment w:val="baseline"/>
        <w:rPr>
          <w:sz w:val="22"/>
          <w:szCs w:val="22"/>
          <w:lang w:val="es-ES"/>
        </w:rPr>
      </w:pPr>
      <w:r>
        <w:rPr>
          <w:sz w:val="22"/>
          <w:szCs w:val="22"/>
          <w:lang w:val="es-ES"/>
        </w:rPr>
        <w:t>29</w:t>
      </w:r>
      <w:r w:rsidR="008738F1" w:rsidRPr="00F66CC9">
        <w:rPr>
          <w:sz w:val="22"/>
          <w:szCs w:val="22"/>
          <w:lang w:val="es-ES"/>
        </w:rPr>
        <w:t>.8- Dacă oricare parte consideră că au intervenit împrejurări de forţă majoră care pot afecta îndeplinirea obligaţiilor sale, va notifica imediat celeilalte părţi cu privire la natura, durata probabilă şi efectul probabil al împrejurării de forţă majoră. În lipsa unor instrucţiuni scrise contrare ale achizitorului, executantul va continua îndeplinirea obligaţiilor sale în baza Contractului în măsura în care acest lucru este posibil în mod rezonabil şi va căuta toate mijloacele rezonabile alternative, pentru îndeplinirea obligaţiilor sale care nu sunt afectate de evenimentul de forţă majoră. Executantul nu va utiliza asemenea mijloace alternative decât în urma instrucţiunilor în acest sens ale achizitorului, sau ale persoanei autorizate a acestuia.</w:t>
      </w:r>
    </w:p>
    <w:p w:rsidR="008738F1" w:rsidRPr="00F66CC9" w:rsidRDefault="007C4DAB" w:rsidP="008738F1">
      <w:pPr>
        <w:pStyle w:val="DefaultText"/>
        <w:overflowPunct w:val="0"/>
        <w:autoSpaceDE w:val="0"/>
        <w:autoSpaceDN w:val="0"/>
        <w:adjustRightInd w:val="0"/>
        <w:jc w:val="both"/>
        <w:textAlignment w:val="baseline"/>
        <w:rPr>
          <w:sz w:val="22"/>
          <w:szCs w:val="22"/>
          <w:lang w:val="es-ES"/>
        </w:rPr>
      </w:pPr>
      <w:r>
        <w:rPr>
          <w:sz w:val="22"/>
          <w:szCs w:val="22"/>
          <w:lang w:val="es-ES"/>
        </w:rPr>
        <w:t>29</w:t>
      </w:r>
      <w:r w:rsidR="008738F1" w:rsidRPr="00F66CC9">
        <w:rPr>
          <w:sz w:val="22"/>
          <w:szCs w:val="22"/>
          <w:lang w:val="es-ES"/>
        </w:rPr>
        <w:t xml:space="preserve">.9.- Dacă executantul suportă costuri suplimentare ca urmare a conformării cu instrucţiunile achizitorului sau a utilizării de mijloace alternative potrivit art.28.7. totalul sumelor corespunzătoare acestor costuri va fi certificat de către achizitor. </w:t>
      </w:r>
    </w:p>
    <w:p w:rsidR="008738F1" w:rsidRPr="00F66CC9" w:rsidRDefault="008738F1" w:rsidP="008738F1">
      <w:pPr>
        <w:pStyle w:val="DefaultText2"/>
        <w:jc w:val="both"/>
        <w:rPr>
          <w:b/>
          <w:i/>
          <w:sz w:val="22"/>
          <w:szCs w:val="22"/>
          <w:lang w:val="es-ES"/>
        </w:rPr>
      </w:pPr>
    </w:p>
    <w:p w:rsidR="008738F1" w:rsidRPr="00F66CC9" w:rsidRDefault="007C4DAB" w:rsidP="008738F1">
      <w:pPr>
        <w:pStyle w:val="DefaultText2"/>
        <w:jc w:val="both"/>
        <w:rPr>
          <w:b/>
          <w:i/>
          <w:sz w:val="22"/>
          <w:szCs w:val="22"/>
          <w:lang w:val="es-ES"/>
        </w:rPr>
      </w:pPr>
      <w:r>
        <w:rPr>
          <w:b/>
          <w:i/>
          <w:sz w:val="22"/>
          <w:szCs w:val="22"/>
          <w:lang w:val="es-ES"/>
        </w:rPr>
        <w:t>30</w:t>
      </w:r>
      <w:r w:rsidR="008738F1" w:rsidRPr="00F66CC9">
        <w:rPr>
          <w:b/>
          <w:i/>
          <w:sz w:val="22"/>
          <w:szCs w:val="22"/>
          <w:lang w:val="es-ES"/>
        </w:rPr>
        <w:t>. Soluţionarea litigiilor</w:t>
      </w:r>
    </w:p>
    <w:p w:rsidR="008738F1" w:rsidRPr="00F66CC9" w:rsidRDefault="008738F1" w:rsidP="008738F1">
      <w:pPr>
        <w:pStyle w:val="DefaultText2"/>
        <w:jc w:val="both"/>
        <w:rPr>
          <w:sz w:val="22"/>
          <w:szCs w:val="22"/>
          <w:lang w:val="es-ES"/>
        </w:rPr>
      </w:pPr>
      <w:r w:rsidRPr="00F66CC9">
        <w:rPr>
          <w:sz w:val="22"/>
          <w:szCs w:val="22"/>
          <w:lang w:val="es-ES"/>
        </w:rPr>
        <w:t>3</w:t>
      </w:r>
      <w:r w:rsidR="007C4DAB">
        <w:rPr>
          <w:sz w:val="22"/>
          <w:szCs w:val="22"/>
          <w:lang w:val="es-ES"/>
        </w:rPr>
        <w:t>0</w:t>
      </w:r>
      <w:r w:rsidRPr="00F66CC9">
        <w:rPr>
          <w:sz w:val="22"/>
          <w:szCs w:val="22"/>
          <w:lang w:val="es-ES"/>
        </w:rPr>
        <w:t>.1 - Achizitorul şi executantul vor depune toate eforturile pentru a rezolva pe cale amiabilă, prin tratative directe, orice neînţelegere sau dispută care se poate ivi între ei în cadrul sau în legătură cu îndeplinirea contractului.</w:t>
      </w:r>
    </w:p>
    <w:p w:rsidR="008738F1" w:rsidRPr="00F66CC9" w:rsidRDefault="007C4DAB" w:rsidP="005C61E9">
      <w:pPr>
        <w:pStyle w:val="DefaultText2"/>
        <w:jc w:val="both"/>
        <w:rPr>
          <w:i/>
          <w:lang w:val="ro-RO"/>
        </w:rPr>
      </w:pPr>
      <w:r>
        <w:rPr>
          <w:sz w:val="22"/>
          <w:szCs w:val="22"/>
          <w:lang w:val="es-ES"/>
        </w:rPr>
        <w:t>30</w:t>
      </w:r>
      <w:r w:rsidR="008738F1" w:rsidRPr="00F66CC9">
        <w:rPr>
          <w:sz w:val="22"/>
          <w:szCs w:val="22"/>
          <w:lang w:val="es-ES"/>
        </w:rPr>
        <w:t xml:space="preserve">.2 - Dacă, după ….zile de la începerea acestor tratative, achizitorul şi executantul nu reuşesc să rezolve în mod amiabil o divergenţă contractuală, fiecare dintre părţi poate solicita ca disputa să fie soluţionată de către instanţele judecătoreşti </w:t>
      </w:r>
      <w:r w:rsidR="005C61E9">
        <w:rPr>
          <w:sz w:val="22"/>
          <w:szCs w:val="22"/>
          <w:lang w:val="es-ES"/>
        </w:rPr>
        <w:t>de la domiciliul achizitorului.</w:t>
      </w:r>
    </w:p>
    <w:p w:rsidR="008738F1" w:rsidRPr="00F66CC9" w:rsidRDefault="008738F1" w:rsidP="008738F1">
      <w:pPr>
        <w:pStyle w:val="DefaultText2"/>
        <w:jc w:val="both"/>
        <w:rPr>
          <w:b/>
          <w:sz w:val="22"/>
          <w:szCs w:val="22"/>
          <w:lang w:val="ro-RO"/>
        </w:rPr>
      </w:pPr>
    </w:p>
    <w:p w:rsidR="008738F1" w:rsidRPr="00F66CC9" w:rsidRDefault="008738F1" w:rsidP="008738F1">
      <w:pPr>
        <w:pStyle w:val="DefaultText2"/>
        <w:jc w:val="both"/>
        <w:rPr>
          <w:i/>
          <w:sz w:val="22"/>
          <w:szCs w:val="22"/>
          <w:lang w:val="es-ES"/>
        </w:rPr>
      </w:pPr>
      <w:r w:rsidRPr="00F66CC9">
        <w:rPr>
          <w:b/>
          <w:i/>
          <w:sz w:val="22"/>
          <w:szCs w:val="22"/>
          <w:lang w:val="es-ES"/>
        </w:rPr>
        <w:t>3</w:t>
      </w:r>
      <w:r w:rsidR="007C4DAB">
        <w:rPr>
          <w:b/>
          <w:i/>
          <w:sz w:val="22"/>
          <w:szCs w:val="22"/>
          <w:lang w:val="es-ES"/>
        </w:rPr>
        <w:t>1</w:t>
      </w:r>
      <w:r w:rsidRPr="00F66CC9">
        <w:rPr>
          <w:b/>
          <w:i/>
          <w:sz w:val="22"/>
          <w:szCs w:val="22"/>
          <w:lang w:val="es-ES"/>
        </w:rPr>
        <w:t>. Limba care guvernează contractul</w:t>
      </w:r>
    </w:p>
    <w:p w:rsidR="008738F1" w:rsidRPr="00F66CC9" w:rsidRDefault="008738F1" w:rsidP="008738F1">
      <w:pPr>
        <w:pStyle w:val="DefaultText2"/>
        <w:jc w:val="both"/>
        <w:rPr>
          <w:b/>
          <w:sz w:val="22"/>
          <w:szCs w:val="22"/>
          <w:lang w:val="es-ES"/>
        </w:rPr>
      </w:pPr>
      <w:r w:rsidRPr="00F66CC9">
        <w:rPr>
          <w:sz w:val="22"/>
          <w:szCs w:val="22"/>
          <w:lang w:val="es-ES"/>
        </w:rPr>
        <w:t>- Limba care guvernează contractul este limba română.</w:t>
      </w:r>
    </w:p>
    <w:p w:rsidR="008738F1" w:rsidRPr="00F66CC9" w:rsidRDefault="008738F1" w:rsidP="008738F1">
      <w:pPr>
        <w:pStyle w:val="DefaultText2"/>
        <w:rPr>
          <w:b/>
          <w:sz w:val="22"/>
          <w:szCs w:val="22"/>
          <w:lang w:val="es-ES"/>
        </w:rPr>
      </w:pPr>
    </w:p>
    <w:p w:rsidR="00FB1916" w:rsidRDefault="00FB1916" w:rsidP="008738F1">
      <w:pPr>
        <w:pStyle w:val="DefaultText2"/>
        <w:rPr>
          <w:b/>
          <w:i/>
          <w:sz w:val="22"/>
          <w:szCs w:val="22"/>
          <w:lang w:val="es-ES"/>
        </w:rPr>
      </w:pPr>
    </w:p>
    <w:p w:rsidR="008738F1" w:rsidRPr="00F66CC9" w:rsidRDefault="008738F1" w:rsidP="008738F1">
      <w:pPr>
        <w:pStyle w:val="DefaultText2"/>
        <w:rPr>
          <w:b/>
          <w:i/>
          <w:sz w:val="22"/>
          <w:szCs w:val="22"/>
          <w:lang w:val="es-ES"/>
        </w:rPr>
      </w:pPr>
      <w:r w:rsidRPr="00F66CC9">
        <w:rPr>
          <w:b/>
          <w:i/>
          <w:sz w:val="22"/>
          <w:szCs w:val="22"/>
          <w:lang w:val="es-ES"/>
        </w:rPr>
        <w:lastRenderedPageBreak/>
        <w:t>3</w:t>
      </w:r>
      <w:r w:rsidR="007C4DAB">
        <w:rPr>
          <w:b/>
          <w:i/>
          <w:sz w:val="22"/>
          <w:szCs w:val="22"/>
          <w:lang w:val="es-ES"/>
        </w:rPr>
        <w:t>2</w:t>
      </w:r>
      <w:r w:rsidRPr="00F66CC9">
        <w:rPr>
          <w:b/>
          <w:i/>
          <w:sz w:val="22"/>
          <w:szCs w:val="22"/>
          <w:lang w:val="es-ES"/>
        </w:rPr>
        <w:t>. Comunicări</w:t>
      </w:r>
    </w:p>
    <w:p w:rsidR="008738F1" w:rsidRPr="00F66CC9" w:rsidRDefault="007C4DAB" w:rsidP="008738F1">
      <w:pPr>
        <w:pStyle w:val="DefaultText2"/>
        <w:jc w:val="both"/>
        <w:rPr>
          <w:sz w:val="22"/>
          <w:szCs w:val="22"/>
          <w:lang w:val="es-ES"/>
        </w:rPr>
      </w:pPr>
      <w:r>
        <w:rPr>
          <w:sz w:val="22"/>
          <w:szCs w:val="22"/>
          <w:lang w:val="es-ES"/>
        </w:rPr>
        <w:t>32</w:t>
      </w:r>
      <w:r w:rsidR="008738F1" w:rsidRPr="00F66CC9">
        <w:rPr>
          <w:sz w:val="22"/>
          <w:szCs w:val="22"/>
          <w:lang w:val="es-ES"/>
        </w:rPr>
        <w:t>.1 - (1) Orice comunicare între părţi, referitoare la îndeplinirea prezentului contract, trebuie să fie transmisă în scris.</w:t>
      </w:r>
    </w:p>
    <w:p w:rsidR="008738F1" w:rsidRPr="00F66CC9" w:rsidRDefault="008738F1" w:rsidP="008738F1">
      <w:pPr>
        <w:pStyle w:val="DefaultText2"/>
        <w:ind w:firstLine="720"/>
        <w:jc w:val="both"/>
        <w:rPr>
          <w:sz w:val="22"/>
          <w:szCs w:val="22"/>
          <w:lang w:val="es-ES"/>
        </w:rPr>
      </w:pPr>
      <w:r w:rsidRPr="00F66CC9">
        <w:rPr>
          <w:sz w:val="22"/>
          <w:szCs w:val="22"/>
          <w:lang w:val="es-ES"/>
        </w:rPr>
        <w:t>(2) Orice document scris trebuie înregistrat atât în momentul transmiterii cât şi în momentul primirii.</w:t>
      </w:r>
    </w:p>
    <w:p w:rsidR="008738F1" w:rsidRPr="00F66CC9" w:rsidRDefault="007C4DAB" w:rsidP="008738F1">
      <w:pPr>
        <w:pStyle w:val="DefaultText2"/>
        <w:jc w:val="both"/>
        <w:rPr>
          <w:sz w:val="22"/>
          <w:szCs w:val="22"/>
          <w:lang w:val="es-ES"/>
        </w:rPr>
      </w:pPr>
      <w:r>
        <w:rPr>
          <w:sz w:val="22"/>
          <w:szCs w:val="22"/>
          <w:lang w:val="es-ES"/>
        </w:rPr>
        <w:t>32</w:t>
      </w:r>
      <w:r w:rsidR="008738F1" w:rsidRPr="00F66CC9">
        <w:rPr>
          <w:sz w:val="22"/>
          <w:szCs w:val="22"/>
          <w:lang w:val="es-ES"/>
        </w:rPr>
        <w:t>.2 - Comunicările între părţi se pot face şi prin telefon, telegramă, telex, fax sau e-mail cu condiţia confirmării în scris a primirii comunicării.</w:t>
      </w:r>
    </w:p>
    <w:p w:rsidR="008738F1" w:rsidRPr="00F66CC9" w:rsidRDefault="008738F1" w:rsidP="008738F1">
      <w:pPr>
        <w:pStyle w:val="DefaultText2"/>
        <w:rPr>
          <w:b/>
          <w:sz w:val="22"/>
          <w:szCs w:val="22"/>
          <w:lang w:val="es-ES"/>
        </w:rPr>
      </w:pPr>
    </w:p>
    <w:p w:rsidR="008738F1" w:rsidRPr="00F66CC9" w:rsidRDefault="007C4DAB" w:rsidP="008738F1">
      <w:pPr>
        <w:pStyle w:val="DefaultText2"/>
        <w:rPr>
          <w:i/>
          <w:sz w:val="22"/>
          <w:szCs w:val="22"/>
          <w:lang w:val="es-ES"/>
        </w:rPr>
      </w:pPr>
      <w:r>
        <w:rPr>
          <w:b/>
          <w:i/>
          <w:sz w:val="22"/>
          <w:szCs w:val="22"/>
          <w:lang w:val="es-ES"/>
        </w:rPr>
        <w:t>33</w:t>
      </w:r>
      <w:r w:rsidR="008738F1" w:rsidRPr="00F66CC9">
        <w:rPr>
          <w:b/>
          <w:i/>
          <w:sz w:val="22"/>
          <w:szCs w:val="22"/>
          <w:lang w:val="es-ES"/>
        </w:rPr>
        <w:t>. Legea aplicabilă contractului</w:t>
      </w:r>
    </w:p>
    <w:p w:rsidR="008738F1" w:rsidRPr="00F66CC9" w:rsidRDefault="007C4DAB" w:rsidP="008738F1">
      <w:pPr>
        <w:pStyle w:val="DefaultText2"/>
        <w:jc w:val="both"/>
        <w:rPr>
          <w:sz w:val="22"/>
          <w:szCs w:val="22"/>
          <w:lang w:val="es-ES"/>
        </w:rPr>
      </w:pPr>
      <w:r>
        <w:rPr>
          <w:sz w:val="22"/>
          <w:szCs w:val="22"/>
          <w:lang w:val="es-ES"/>
        </w:rPr>
        <w:t>33</w:t>
      </w:r>
      <w:r w:rsidR="008738F1" w:rsidRPr="00F66CC9">
        <w:rPr>
          <w:sz w:val="22"/>
          <w:szCs w:val="22"/>
          <w:lang w:val="es-ES"/>
        </w:rPr>
        <w:t>.1-  Contractul va fi interpretat conform legilor din România.</w:t>
      </w:r>
    </w:p>
    <w:p w:rsidR="008738F1" w:rsidRPr="00F66CC9" w:rsidRDefault="007C4DAB" w:rsidP="008738F1">
      <w:pPr>
        <w:spacing w:after="0" w:line="240" w:lineRule="auto"/>
        <w:ind w:right="1"/>
        <w:rPr>
          <w:rFonts w:ascii="Times New Roman" w:hAnsi="Times New Roman" w:cs="Times New Roman"/>
          <w:lang w:val="ro-RO"/>
        </w:rPr>
      </w:pPr>
      <w:r>
        <w:rPr>
          <w:rFonts w:ascii="Times New Roman" w:hAnsi="Times New Roman" w:cs="Times New Roman"/>
          <w:lang w:val="es-ES"/>
        </w:rPr>
        <w:t>33</w:t>
      </w:r>
      <w:r w:rsidR="008738F1" w:rsidRPr="00F66CC9">
        <w:rPr>
          <w:rFonts w:ascii="Times New Roman" w:hAnsi="Times New Roman" w:cs="Times New Roman"/>
          <w:lang w:val="es-ES"/>
        </w:rPr>
        <w:t>.2. - Prestatorul va respecta şi se va supune tuturor legilor şi reglementărilor în vigoare din România precum şi reglementărilor direct aplicabile ale Comisiei Europene, jurisprudenţei Curţii Europene de Justiţie şi a Tribunalului de Primă Instanţă şi se va asigura că personalul său, salariat sau contractat de acesta, conducerea sa, subordonaţii acestuia, şi salariaţii din teritoriu vor respecta şi se vor supune de asemenea aceloraşi legi şi reglementări. Prestatorul va despăgubi achizitorul în cazul oricăror pretenţii şi acţiuni în justiţie, rezultate din orice încălcari ale prevederilor în vigoare de către acesta, personalul său, salariat sau contractat de acesta, inclusiv conducerea sa, subordonaţii acestuia, precum şi salariaţii din teritoriu.</w:t>
      </w:r>
    </w:p>
    <w:p w:rsidR="008738F1" w:rsidRPr="00F66CC9" w:rsidRDefault="008738F1" w:rsidP="008738F1">
      <w:pPr>
        <w:pStyle w:val="DefaultText"/>
        <w:ind w:firstLine="900"/>
        <w:jc w:val="both"/>
        <w:rPr>
          <w:sz w:val="22"/>
          <w:szCs w:val="22"/>
          <w:lang w:val="es-ES"/>
        </w:rPr>
      </w:pPr>
      <w:r w:rsidRPr="00F66CC9">
        <w:rPr>
          <w:sz w:val="22"/>
          <w:szCs w:val="22"/>
          <w:lang w:val="es-ES"/>
        </w:rPr>
        <w:t xml:space="preserve">Părţile au înţeles să încheie azi .............. prezentul contract în ……… exemplare, câte un exemplar pentru……… </w:t>
      </w:r>
    </w:p>
    <w:p w:rsidR="008738F1" w:rsidRPr="00F66CC9" w:rsidRDefault="008738F1" w:rsidP="008738F1">
      <w:pPr>
        <w:pStyle w:val="DefaultText"/>
        <w:ind w:firstLine="900"/>
        <w:jc w:val="both"/>
        <w:rPr>
          <w:sz w:val="22"/>
          <w:szCs w:val="22"/>
          <w:lang w:val="es-ES"/>
        </w:rPr>
      </w:pPr>
      <w:r w:rsidRPr="00F66CC9">
        <w:rPr>
          <w:sz w:val="22"/>
          <w:szCs w:val="22"/>
          <w:lang w:val="es-ES"/>
        </w:rPr>
        <w:t xml:space="preserve">    </w:t>
      </w:r>
    </w:p>
    <w:p w:rsidR="00C4182E" w:rsidRPr="009A5497" w:rsidRDefault="00C4182E" w:rsidP="00C4182E">
      <w:pPr>
        <w:pStyle w:val="Heading1"/>
        <w:rPr>
          <w:rFonts w:ascii="Times New Roman" w:hAnsi="Times New Roman"/>
          <w:b/>
          <w:bCs/>
        </w:rPr>
      </w:pPr>
    </w:p>
    <w:p w:rsidR="00C4182E" w:rsidRPr="00466036" w:rsidRDefault="00C4182E" w:rsidP="00C4182E">
      <w:pPr>
        <w:pStyle w:val="DefaultText"/>
        <w:jc w:val="both"/>
        <w:rPr>
          <w:b/>
          <w:szCs w:val="24"/>
          <w:lang w:val="es-ES"/>
        </w:rPr>
      </w:pPr>
      <w:r w:rsidRPr="00466036">
        <w:rPr>
          <w:szCs w:val="24"/>
          <w:lang w:val="pt-BR"/>
        </w:rPr>
        <w:t xml:space="preserve">       </w:t>
      </w:r>
      <w:r w:rsidRPr="00466036">
        <w:rPr>
          <w:b/>
          <w:szCs w:val="24"/>
          <w:lang w:val="it-IT"/>
        </w:rPr>
        <w:t xml:space="preserve">         </w:t>
      </w:r>
      <w:r w:rsidRPr="00466036">
        <w:rPr>
          <w:b/>
          <w:szCs w:val="24"/>
          <w:lang w:val="es-ES"/>
        </w:rPr>
        <w:t>ACHIZITOR</w:t>
      </w:r>
      <w:r w:rsidRPr="00466036">
        <w:rPr>
          <w:b/>
          <w:szCs w:val="24"/>
          <w:lang w:val="es-ES"/>
        </w:rPr>
        <w:tab/>
        <w:t xml:space="preserve">                                             </w:t>
      </w:r>
      <w:r>
        <w:rPr>
          <w:b/>
          <w:szCs w:val="24"/>
          <w:lang w:val="es-ES"/>
        </w:rPr>
        <w:t xml:space="preserve">                 </w:t>
      </w:r>
      <w:r w:rsidRPr="00466036">
        <w:rPr>
          <w:b/>
          <w:szCs w:val="24"/>
          <w:lang w:val="es-ES"/>
        </w:rPr>
        <w:t xml:space="preserve"> </w:t>
      </w:r>
      <w:r>
        <w:rPr>
          <w:b/>
          <w:szCs w:val="24"/>
        </w:rPr>
        <w:t>EXECUTANT</w:t>
      </w:r>
      <w:r w:rsidRPr="00466036">
        <w:rPr>
          <w:b/>
          <w:szCs w:val="24"/>
          <w:lang w:val="es-ES"/>
        </w:rPr>
        <w:tab/>
      </w:r>
    </w:p>
    <w:p w:rsidR="00C4182E" w:rsidRPr="00466036" w:rsidRDefault="00C4182E" w:rsidP="00C4182E">
      <w:pPr>
        <w:spacing w:after="0" w:line="240" w:lineRule="auto"/>
        <w:rPr>
          <w:rFonts w:ascii="Times New Roman" w:hAnsi="Times New Roman" w:cs="Times New Roman"/>
          <w:b/>
        </w:rPr>
      </w:pPr>
      <w:r w:rsidRPr="00466036">
        <w:rPr>
          <w:rFonts w:ascii="Times New Roman" w:hAnsi="Times New Roman" w:cs="Times New Roman"/>
          <w:b/>
          <w:color w:val="000000"/>
          <w:lang w:val="pt-BR"/>
        </w:rPr>
        <w:t xml:space="preserve">        </w:t>
      </w:r>
      <w:r w:rsidRPr="00466036">
        <w:rPr>
          <w:rFonts w:ascii="Times New Roman" w:hAnsi="Times New Roman" w:cs="Times New Roman"/>
          <w:b/>
          <w:color w:val="000000"/>
          <w:lang w:val="es-ES"/>
        </w:rPr>
        <w:t xml:space="preserve">MUNICIPIUL  </w:t>
      </w:r>
      <w:r w:rsidRPr="00466036">
        <w:rPr>
          <w:rFonts w:ascii="Times New Roman" w:hAnsi="Times New Roman" w:cs="Times New Roman"/>
          <w:b/>
          <w:color w:val="000000"/>
          <w:lang w:val="pt-BR"/>
        </w:rPr>
        <w:t xml:space="preserve">SĂCELE          </w:t>
      </w:r>
      <w:r w:rsidRPr="00466036">
        <w:rPr>
          <w:rFonts w:ascii="Times New Roman" w:hAnsi="Times New Roman" w:cs="Times New Roman"/>
          <w:color w:val="000000"/>
          <w:lang w:val="pt-BR"/>
        </w:rPr>
        <w:t xml:space="preserve">                                   </w:t>
      </w:r>
      <w:r>
        <w:rPr>
          <w:rFonts w:ascii="Times New Roman" w:hAnsi="Times New Roman" w:cs="Times New Roman"/>
          <w:color w:val="000000"/>
          <w:lang w:val="pt-BR"/>
        </w:rPr>
        <w:t xml:space="preserve">                </w:t>
      </w:r>
    </w:p>
    <w:p w:rsidR="00C4182E" w:rsidRPr="00466036" w:rsidRDefault="00C4182E" w:rsidP="00C4182E">
      <w:pPr>
        <w:spacing w:after="0" w:line="240" w:lineRule="auto"/>
        <w:rPr>
          <w:rFonts w:ascii="Times New Roman" w:hAnsi="Times New Roman" w:cs="Times New Roman"/>
          <w:b/>
          <w:bCs/>
          <w:color w:val="000000"/>
          <w:lang w:val="pt-BR"/>
        </w:rPr>
      </w:pPr>
      <w:r w:rsidRPr="00466036">
        <w:rPr>
          <w:rFonts w:ascii="Times New Roman" w:hAnsi="Times New Roman" w:cs="Times New Roman"/>
          <w:b/>
          <w:color w:val="000000"/>
          <w:lang w:val="pt-BR"/>
        </w:rPr>
        <w:tab/>
        <w:t xml:space="preserve">      PRIMAR                                                            </w:t>
      </w:r>
      <w:r>
        <w:rPr>
          <w:rFonts w:ascii="Times New Roman" w:hAnsi="Times New Roman" w:cs="Times New Roman"/>
          <w:b/>
          <w:color w:val="000000"/>
          <w:lang w:val="pt-BR"/>
        </w:rPr>
        <w:t xml:space="preserve">  </w:t>
      </w:r>
      <w:r w:rsidRPr="00466036">
        <w:rPr>
          <w:rFonts w:ascii="Times New Roman" w:hAnsi="Times New Roman" w:cs="Times New Roman"/>
          <w:b/>
          <w:color w:val="000000"/>
          <w:lang w:val="pt-BR"/>
        </w:rPr>
        <w:t xml:space="preserve">           </w:t>
      </w:r>
      <w:r>
        <w:rPr>
          <w:rFonts w:ascii="Times New Roman" w:hAnsi="Times New Roman" w:cs="Times New Roman"/>
          <w:b/>
          <w:color w:val="000000"/>
          <w:lang w:val="pt-BR"/>
        </w:rPr>
        <w:t xml:space="preserve">               </w:t>
      </w:r>
      <w:r w:rsidRPr="00466036">
        <w:rPr>
          <w:rFonts w:ascii="Times New Roman" w:hAnsi="Times New Roman" w:cs="Times New Roman"/>
          <w:b/>
          <w:color w:val="000000"/>
          <w:lang w:val="pt-BR"/>
        </w:rPr>
        <w:t xml:space="preserve">     </w:t>
      </w:r>
    </w:p>
    <w:p w:rsidR="00C4182E" w:rsidRDefault="00C4182E" w:rsidP="00C4182E">
      <w:pPr>
        <w:spacing w:after="0" w:line="240" w:lineRule="auto"/>
        <w:ind w:firstLine="180"/>
        <w:rPr>
          <w:rFonts w:ascii="Times New Roman" w:hAnsi="Times New Roman" w:cs="Times New Roman"/>
          <w:bCs/>
          <w:color w:val="000000"/>
          <w:lang w:val="pt-BR"/>
        </w:rPr>
      </w:pPr>
      <w:r w:rsidRPr="00466036">
        <w:rPr>
          <w:rFonts w:ascii="Times New Roman" w:hAnsi="Times New Roman" w:cs="Times New Roman"/>
          <w:color w:val="000000"/>
          <w:lang w:val="pt-BR"/>
        </w:rPr>
        <w:t xml:space="preserve"> </w:t>
      </w:r>
      <w:r>
        <w:rPr>
          <w:rFonts w:ascii="Times New Roman" w:hAnsi="Times New Roman" w:cs="Times New Roman"/>
          <w:color w:val="000000"/>
          <w:lang w:val="pt-BR"/>
        </w:rPr>
        <w:t xml:space="preserve"> </w:t>
      </w:r>
      <w:r w:rsidRPr="00466036">
        <w:rPr>
          <w:rFonts w:ascii="Times New Roman" w:hAnsi="Times New Roman" w:cs="Times New Roman"/>
          <w:b/>
          <w:color w:val="000000"/>
          <w:lang w:val="pt-BR"/>
        </w:rPr>
        <w:t xml:space="preserve">Ec. NISTOR RADU FLOREA                                           </w:t>
      </w:r>
      <w:r>
        <w:rPr>
          <w:rFonts w:ascii="Times New Roman" w:hAnsi="Times New Roman" w:cs="Times New Roman"/>
          <w:b/>
          <w:color w:val="000000"/>
          <w:lang w:val="pt-BR"/>
        </w:rPr>
        <w:t xml:space="preserve">            </w:t>
      </w:r>
      <w:r w:rsidRPr="00466036">
        <w:rPr>
          <w:rFonts w:ascii="Times New Roman" w:hAnsi="Times New Roman" w:cs="Times New Roman"/>
          <w:b/>
          <w:color w:val="000000"/>
          <w:lang w:val="pt-BR"/>
        </w:rPr>
        <w:t xml:space="preserve"> </w:t>
      </w:r>
    </w:p>
    <w:p w:rsidR="00C4182E" w:rsidRDefault="00C4182E" w:rsidP="00C4182E">
      <w:pPr>
        <w:spacing w:after="0" w:line="240" w:lineRule="auto"/>
        <w:rPr>
          <w:rFonts w:ascii="Times New Roman" w:hAnsi="Times New Roman" w:cs="Times New Roman"/>
          <w:bCs/>
          <w:color w:val="000000"/>
          <w:lang w:val="pt-BR"/>
        </w:rPr>
      </w:pPr>
    </w:p>
    <w:p w:rsidR="00FB1916" w:rsidRDefault="00FB1916" w:rsidP="00C4182E">
      <w:pPr>
        <w:spacing w:after="0" w:line="240" w:lineRule="auto"/>
        <w:rPr>
          <w:rFonts w:ascii="Times New Roman" w:hAnsi="Times New Roman" w:cs="Times New Roman"/>
          <w:bCs/>
          <w:color w:val="000000"/>
          <w:lang w:val="pt-BR"/>
        </w:rPr>
      </w:pPr>
    </w:p>
    <w:p w:rsidR="00FB1916" w:rsidRDefault="00FB1916" w:rsidP="00C4182E">
      <w:pPr>
        <w:spacing w:after="0" w:line="240" w:lineRule="auto"/>
        <w:rPr>
          <w:rFonts w:ascii="Times New Roman" w:hAnsi="Times New Roman" w:cs="Times New Roman"/>
          <w:bCs/>
          <w:color w:val="000000"/>
          <w:lang w:val="pt-BR"/>
        </w:rPr>
      </w:pPr>
    </w:p>
    <w:p w:rsidR="00C4182E" w:rsidRDefault="00C4182E" w:rsidP="00C4182E">
      <w:pPr>
        <w:spacing w:after="0" w:line="240" w:lineRule="auto"/>
        <w:rPr>
          <w:rFonts w:ascii="Times New Roman" w:hAnsi="Times New Roman" w:cs="Times New Roman"/>
          <w:bCs/>
          <w:color w:val="000000"/>
          <w:lang w:val="pt-BR"/>
        </w:rPr>
      </w:pPr>
    </w:p>
    <w:p w:rsidR="00C4182E" w:rsidRPr="00466036" w:rsidRDefault="00C4182E" w:rsidP="00C4182E">
      <w:pPr>
        <w:spacing w:after="0" w:line="240" w:lineRule="auto"/>
        <w:rPr>
          <w:rFonts w:ascii="Times New Roman" w:hAnsi="Times New Roman" w:cs="Times New Roman"/>
          <w:bCs/>
          <w:color w:val="000000"/>
          <w:lang w:val="pt-BR"/>
        </w:rPr>
      </w:pPr>
      <w:r w:rsidRPr="00466036">
        <w:rPr>
          <w:rFonts w:ascii="Times New Roman" w:hAnsi="Times New Roman" w:cs="Times New Roman"/>
          <w:bCs/>
          <w:color w:val="000000"/>
          <w:lang w:val="pt-BR"/>
        </w:rPr>
        <w:t xml:space="preserve">     DIRECTOR EXECUTIV               </w:t>
      </w:r>
      <w:r w:rsidRPr="00466036">
        <w:rPr>
          <w:rFonts w:ascii="Times New Roman" w:hAnsi="Times New Roman" w:cs="Times New Roman"/>
          <w:bCs/>
          <w:color w:val="000000"/>
          <w:lang w:val="pt-BR"/>
        </w:rPr>
        <w:tab/>
        <w:t>V I Z A T</w:t>
      </w:r>
    </w:p>
    <w:p w:rsidR="00C4182E" w:rsidRPr="00466036" w:rsidRDefault="00C4182E" w:rsidP="00C4182E">
      <w:pPr>
        <w:spacing w:after="0" w:line="240" w:lineRule="auto"/>
        <w:rPr>
          <w:rFonts w:ascii="Times New Roman" w:hAnsi="Times New Roman" w:cs="Times New Roman"/>
          <w:bCs/>
          <w:color w:val="000000"/>
          <w:lang w:val="pt-BR"/>
        </w:rPr>
      </w:pPr>
      <w:r w:rsidRPr="00466036">
        <w:rPr>
          <w:rFonts w:ascii="Times New Roman" w:hAnsi="Times New Roman" w:cs="Times New Roman"/>
          <w:bCs/>
          <w:color w:val="000000"/>
          <w:lang w:val="pt-BR"/>
        </w:rPr>
        <w:t xml:space="preserve">       EC. CIOCA OVIDIU            </w:t>
      </w:r>
      <w:r w:rsidRPr="00466036">
        <w:rPr>
          <w:rFonts w:ascii="Times New Roman" w:hAnsi="Times New Roman" w:cs="Times New Roman"/>
          <w:bCs/>
          <w:color w:val="000000"/>
          <w:lang w:val="pt-BR"/>
        </w:rPr>
        <w:tab/>
        <w:t xml:space="preserve">  C.F.P.</w:t>
      </w:r>
    </w:p>
    <w:p w:rsidR="00C4182E" w:rsidRDefault="00C4182E" w:rsidP="00C4182E">
      <w:pPr>
        <w:spacing w:after="0" w:line="240" w:lineRule="auto"/>
        <w:rPr>
          <w:rFonts w:ascii="Times New Roman" w:hAnsi="Times New Roman" w:cs="Times New Roman"/>
          <w:bCs/>
          <w:color w:val="000000"/>
          <w:lang w:val="pt-BR"/>
        </w:rPr>
      </w:pPr>
    </w:p>
    <w:p w:rsidR="00FB1916" w:rsidRDefault="00FB1916" w:rsidP="00C4182E">
      <w:pPr>
        <w:spacing w:after="0" w:line="240" w:lineRule="auto"/>
        <w:rPr>
          <w:rFonts w:ascii="Times New Roman" w:hAnsi="Times New Roman" w:cs="Times New Roman"/>
          <w:bCs/>
          <w:color w:val="000000"/>
          <w:lang w:val="pt-BR"/>
        </w:rPr>
      </w:pPr>
    </w:p>
    <w:p w:rsidR="00FB1916" w:rsidRDefault="00FB1916" w:rsidP="00C4182E">
      <w:pPr>
        <w:spacing w:after="0" w:line="240" w:lineRule="auto"/>
        <w:rPr>
          <w:rFonts w:ascii="Times New Roman" w:hAnsi="Times New Roman" w:cs="Times New Roman"/>
          <w:bCs/>
          <w:color w:val="000000"/>
          <w:lang w:val="pt-BR"/>
        </w:rPr>
      </w:pPr>
    </w:p>
    <w:p w:rsidR="00C4182E" w:rsidRPr="00466036" w:rsidRDefault="00C4182E" w:rsidP="00C4182E">
      <w:pPr>
        <w:spacing w:after="0" w:line="240" w:lineRule="auto"/>
        <w:rPr>
          <w:rFonts w:ascii="Times New Roman" w:hAnsi="Times New Roman" w:cs="Times New Roman"/>
          <w:bCs/>
          <w:color w:val="000000"/>
          <w:lang w:val="pt-BR"/>
        </w:rPr>
      </w:pPr>
    </w:p>
    <w:p w:rsidR="00C4182E" w:rsidRPr="00466036" w:rsidRDefault="00C4182E" w:rsidP="00C4182E">
      <w:pPr>
        <w:spacing w:after="0" w:line="240" w:lineRule="auto"/>
        <w:rPr>
          <w:rFonts w:ascii="Times New Roman" w:hAnsi="Times New Roman" w:cs="Times New Roman"/>
          <w:bCs/>
          <w:color w:val="000000"/>
        </w:rPr>
      </w:pPr>
      <w:r w:rsidRPr="00466036">
        <w:rPr>
          <w:rFonts w:ascii="Times New Roman" w:hAnsi="Times New Roman" w:cs="Times New Roman"/>
          <w:bCs/>
          <w:color w:val="000000"/>
          <w:lang w:val="pt-BR"/>
        </w:rPr>
        <w:tab/>
      </w:r>
      <w:r w:rsidRPr="00466036">
        <w:rPr>
          <w:rFonts w:ascii="Times New Roman" w:hAnsi="Times New Roman" w:cs="Times New Roman"/>
          <w:bCs/>
          <w:color w:val="000000"/>
        </w:rPr>
        <w:t>VERIFICAT</w:t>
      </w:r>
    </w:p>
    <w:p w:rsidR="00C4182E" w:rsidRPr="00466036" w:rsidRDefault="00C4182E" w:rsidP="00C4182E">
      <w:pPr>
        <w:spacing w:after="0" w:line="240" w:lineRule="auto"/>
        <w:rPr>
          <w:rFonts w:ascii="Times New Roman" w:hAnsi="Times New Roman" w:cs="Times New Roman"/>
          <w:bCs/>
          <w:color w:val="000000"/>
        </w:rPr>
      </w:pPr>
      <w:r w:rsidRPr="00466036">
        <w:rPr>
          <w:rFonts w:ascii="Times New Roman" w:hAnsi="Times New Roman" w:cs="Times New Roman"/>
          <w:bCs/>
          <w:color w:val="000000"/>
        </w:rPr>
        <w:t xml:space="preserve">    DIRECTIA PATRIMONIU</w:t>
      </w:r>
    </w:p>
    <w:p w:rsidR="00C4182E" w:rsidRPr="00466036" w:rsidRDefault="00C4182E" w:rsidP="00C4182E">
      <w:pPr>
        <w:spacing w:after="0" w:line="240" w:lineRule="auto"/>
        <w:rPr>
          <w:rFonts w:ascii="Times New Roman" w:hAnsi="Times New Roman" w:cs="Times New Roman"/>
          <w:bCs/>
          <w:color w:val="000000"/>
        </w:rPr>
      </w:pPr>
      <w:r w:rsidRPr="00466036">
        <w:rPr>
          <w:rFonts w:ascii="Times New Roman" w:hAnsi="Times New Roman" w:cs="Times New Roman"/>
          <w:bCs/>
          <w:color w:val="000000"/>
        </w:rPr>
        <w:t xml:space="preserve">      GOSPODARIRE ORAS</w:t>
      </w:r>
    </w:p>
    <w:p w:rsidR="00C4182E" w:rsidRPr="00466036" w:rsidRDefault="00C4182E" w:rsidP="00C4182E">
      <w:pPr>
        <w:spacing w:after="0" w:line="240" w:lineRule="auto"/>
        <w:rPr>
          <w:rFonts w:ascii="Times New Roman" w:hAnsi="Times New Roman" w:cs="Times New Roman"/>
          <w:bCs/>
          <w:color w:val="000000"/>
        </w:rPr>
      </w:pPr>
      <w:r w:rsidRPr="00466036">
        <w:rPr>
          <w:rFonts w:ascii="Times New Roman" w:hAnsi="Times New Roman" w:cs="Times New Roman"/>
          <w:bCs/>
          <w:color w:val="000000"/>
        </w:rPr>
        <w:t xml:space="preserve">  Sef serv. SALAJAN GAVRIL</w:t>
      </w:r>
    </w:p>
    <w:p w:rsidR="00C4182E" w:rsidRDefault="00C4182E" w:rsidP="00C4182E">
      <w:pPr>
        <w:spacing w:after="0" w:line="240" w:lineRule="auto"/>
        <w:rPr>
          <w:rFonts w:ascii="Times New Roman" w:hAnsi="Times New Roman" w:cs="Times New Roman"/>
          <w:bCs/>
          <w:color w:val="000000"/>
          <w:lang w:val="pt-BR"/>
        </w:rPr>
      </w:pPr>
    </w:p>
    <w:p w:rsidR="00FB1916" w:rsidRDefault="00FB1916" w:rsidP="00C4182E">
      <w:pPr>
        <w:spacing w:after="0" w:line="240" w:lineRule="auto"/>
        <w:rPr>
          <w:rFonts w:ascii="Times New Roman" w:hAnsi="Times New Roman" w:cs="Times New Roman"/>
          <w:bCs/>
          <w:color w:val="000000"/>
          <w:lang w:val="pt-BR"/>
        </w:rPr>
      </w:pPr>
    </w:p>
    <w:p w:rsidR="00FB1916" w:rsidRDefault="00FB1916" w:rsidP="00C4182E">
      <w:pPr>
        <w:spacing w:after="0" w:line="240" w:lineRule="auto"/>
        <w:rPr>
          <w:rFonts w:ascii="Times New Roman" w:hAnsi="Times New Roman" w:cs="Times New Roman"/>
          <w:bCs/>
          <w:color w:val="000000"/>
          <w:lang w:val="pt-BR"/>
        </w:rPr>
      </w:pPr>
    </w:p>
    <w:p w:rsidR="00FB1916" w:rsidRDefault="00FB1916" w:rsidP="00C4182E">
      <w:pPr>
        <w:spacing w:after="0" w:line="240" w:lineRule="auto"/>
        <w:rPr>
          <w:rFonts w:ascii="Times New Roman" w:hAnsi="Times New Roman" w:cs="Times New Roman"/>
          <w:bCs/>
          <w:color w:val="000000"/>
          <w:lang w:val="pt-BR"/>
        </w:rPr>
      </w:pPr>
    </w:p>
    <w:p w:rsidR="00C4182E" w:rsidRPr="00450734" w:rsidRDefault="00C4182E" w:rsidP="00C4182E">
      <w:pPr>
        <w:spacing w:after="0" w:line="240" w:lineRule="auto"/>
        <w:rPr>
          <w:rFonts w:ascii="Times New Roman" w:hAnsi="Times New Roman" w:cs="Times New Roman"/>
          <w:bCs/>
          <w:color w:val="000000"/>
          <w:sz w:val="18"/>
          <w:szCs w:val="18"/>
          <w:lang w:val="ro-RO"/>
        </w:rPr>
      </w:pPr>
      <w:r w:rsidRPr="00450734">
        <w:rPr>
          <w:rFonts w:ascii="Times New Roman" w:hAnsi="Times New Roman" w:cs="Times New Roman"/>
          <w:bCs/>
          <w:color w:val="000000"/>
          <w:sz w:val="18"/>
          <w:szCs w:val="18"/>
        </w:rPr>
        <w:tab/>
        <w:t xml:space="preserve">    </w:t>
      </w:r>
      <w:r w:rsidRPr="00450734">
        <w:rPr>
          <w:rFonts w:ascii="Times New Roman" w:hAnsi="Times New Roman" w:cs="Times New Roman"/>
          <w:bCs/>
          <w:color w:val="000000"/>
          <w:sz w:val="18"/>
          <w:szCs w:val="18"/>
          <w:lang w:val="ro-RO"/>
        </w:rPr>
        <w:t>ÎNTOCMIT</w:t>
      </w:r>
    </w:p>
    <w:p w:rsidR="00C4182E" w:rsidRPr="00450734" w:rsidRDefault="00C4182E" w:rsidP="00C4182E">
      <w:pPr>
        <w:spacing w:after="0" w:line="240" w:lineRule="auto"/>
        <w:rPr>
          <w:rFonts w:ascii="Times New Roman" w:hAnsi="Times New Roman" w:cs="Times New Roman"/>
          <w:sz w:val="18"/>
          <w:szCs w:val="18"/>
          <w:lang w:val="fr-FR"/>
        </w:rPr>
      </w:pPr>
      <w:r w:rsidRPr="00450734">
        <w:rPr>
          <w:rFonts w:ascii="Times New Roman" w:hAnsi="Times New Roman" w:cs="Times New Roman"/>
          <w:bCs/>
          <w:color w:val="000000"/>
          <w:sz w:val="18"/>
          <w:szCs w:val="18"/>
          <w:lang w:val="fr-FR"/>
        </w:rPr>
        <w:t xml:space="preserve">    COMP. ACHIZIŢII  PUBLICE             </w:t>
      </w:r>
      <w:r w:rsidRPr="00450734">
        <w:rPr>
          <w:rFonts w:ascii="Times New Roman" w:hAnsi="Times New Roman" w:cs="Times New Roman"/>
          <w:sz w:val="18"/>
          <w:szCs w:val="18"/>
          <w:lang w:val="fr-FR"/>
        </w:rPr>
        <w:t xml:space="preserve"> </w:t>
      </w:r>
    </w:p>
    <w:p w:rsidR="00C4182E" w:rsidRPr="00450734" w:rsidRDefault="00C4182E" w:rsidP="00C4182E">
      <w:pPr>
        <w:spacing w:after="0" w:line="240" w:lineRule="auto"/>
        <w:rPr>
          <w:rFonts w:ascii="Times New Roman" w:hAnsi="Times New Roman" w:cs="Times New Roman"/>
          <w:sz w:val="18"/>
          <w:szCs w:val="18"/>
        </w:rPr>
      </w:pPr>
      <w:r w:rsidRPr="00450734">
        <w:rPr>
          <w:rFonts w:ascii="Times New Roman" w:hAnsi="Times New Roman" w:cs="Times New Roman"/>
          <w:sz w:val="18"/>
          <w:szCs w:val="18"/>
          <w:lang w:val="fr-FR"/>
        </w:rPr>
        <w:t xml:space="preserve">Cj. GHINITA ILARIANA MARIA   </w:t>
      </w:r>
    </w:p>
    <w:sectPr w:rsidR="00C4182E" w:rsidRPr="00450734" w:rsidSect="000D6DD9">
      <w:headerReference w:type="default" r:id="rId7"/>
      <w:footerReference w:type="even" r:id="rId8"/>
      <w:footerReference w:type="default" r:id="rId9"/>
      <w:pgSz w:w="12240" w:h="15840"/>
      <w:pgMar w:top="540" w:right="900" w:bottom="630" w:left="12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1D42" w:rsidRDefault="00DC1D42" w:rsidP="008738F1">
      <w:pPr>
        <w:spacing w:after="0" w:line="240" w:lineRule="auto"/>
      </w:pPr>
      <w:r>
        <w:separator/>
      </w:r>
    </w:p>
  </w:endnote>
  <w:endnote w:type="continuationSeparator" w:id="1">
    <w:p w:rsidR="00DC1D42" w:rsidRDefault="00DC1D42" w:rsidP="00873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527" w:rsidRDefault="000C6676" w:rsidP="000D6DD9">
    <w:pPr>
      <w:pStyle w:val="Footer"/>
      <w:framePr w:wrap="around" w:vAnchor="text" w:hAnchor="margin" w:xAlign="right" w:y="1"/>
      <w:rPr>
        <w:rStyle w:val="PageNumber"/>
      </w:rPr>
    </w:pPr>
    <w:r>
      <w:rPr>
        <w:rStyle w:val="PageNumber"/>
      </w:rPr>
      <w:fldChar w:fldCharType="begin"/>
    </w:r>
    <w:r w:rsidR="00B47527">
      <w:rPr>
        <w:rStyle w:val="PageNumber"/>
      </w:rPr>
      <w:instrText xml:space="preserve">PAGE  </w:instrText>
    </w:r>
    <w:r>
      <w:rPr>
        <w:rStyle w:val="PageNumber"/>
      </w:rPr>
      <w:fldChar w:fldCharType="end"/>
    </w:r>
  </w:p>
  <w:p w:rsidR="00B47527" w:rsidRDefault="00B47527" w:rsidP="000D6DD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527" w:rsidRDefault="000C6676" w:rsidP="000D6DD9">
    <w:pPr>
      <w:pStyle w:val="Footer"/>
      <w:framePr w:wrap="around" w:vAnchor="text" w:hAnchor="margin" w:xAlign="right" w:y="1"/>
      <w:rPr>
        <w:rStyle w:val="PageNumber"/>
      </w:rPr>
    </w:pPr>
    <w:r>
      <w:rPr>
        <w:rStyle w:val="PageNumber"/>
      </w:rPr>
      <w:fldChar w:fldCharType="begin"/>
    </w:r>
    <w:r w:rsidR="00B47527">
      <w:rPr>
        <w:rStyle w:val="PageNumber"/>
      </w:rPr>
      <w:instrText xml:space="preserve">PAGE  </w:instrText>
    </w:r>
    <w:r>
      <w:rPr>
        <w:rStyle w:val="PageNumber"/>
      </w:rPr>
      <w:fldChar w:fldCharType="separate"/>
    </w:r>
    <w:r w:rsidR="00FB1916">
      <w:rPr>
        <w:rStyle w:val="PageNumber"/>
        <w:noProof/>
      </w:rPr>
      <w:t>20</w:t>
    </w:r>
    <w:r>
      <w:rPr>
        <w:rStyle w:val="PageNumber"/>
      </w:rPr>
      <w:fldChar w:fldCharType="end"/>
    </w:r>
  </w:p>
  <w:p w:rsidR="00B47527" w:rsidRDefault="00B47527" w:rsidP="000D6DD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1D42" w:rsidRDefault="00DC1D42" w:rsidP="008738F1">
      <w:pPr>
        <w:spacing w:after="0" w:line="240" w:lineRule="auto"/>
      </w:pPr>
      <w:r>
        <w:separator/>
      </w:r>
    </w:p>
  </w:footnote>
  <w:footnote w:type="continuationSeparator" w:id="1">
    <w:p w:rsidR="00DC1D42" w:rsidRDefault="00DC1D42" w:rsidP="008738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527" w:rsidRPr="0047352D" w:rsidRDefault="00B47527" w:rsidP="000D6DD9">
    <w:pPr>
      <w:pStyle w:val="Header"/>
    </w:pPr>
    <w:r w:rsidRPr="0047352D">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1176D"/>
    <w:multiLevelType w:val="multilevel"/>
    <w:tmpl w:val="B1E2C83E"/>
    <w:lvl w:ilvl="0">
      <w:start w:val="28"/>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17A6210"/>
    <w:multiLevelType w:val="hybridMultilevel"/>
    <w:tmpl w:val="71483F5A"/>
    <w:lvl w:ilvl="0" w:tplc="0409000F">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0F0CA4"/>
    <w:multiLevelType w:val="hybridMultilevel"/>
    <w:tmpl w:val="60841418"/>
    <w:lvl w:ilvl="0" w:tplc="0409000F">
      <w:start w:val="1"/>
      <w:numFmt w:val="decimal"/>
      <w:lvlText w:val="%1."/>
      <w:lvlJc w:val="left"/>
      <w:pPr>
        <w:tabs>
          <w:tab w:val="num" w:pos="417"/>
        </w:tabs>
        <w:ind w:left="417" w:hanging="360"/>
      </w:pPr>
    </w:lvl>
    <w:lvl w:ilvl="1" w:tplc="04090019" w:tentative="1">
      <w:start w:val="1"/>
      <w:numFmt w:val="lowerLetter"/>
      <w:lvlText w:val="%2."/>
      <w:lvlJc w:val="left"/>
      <w:pPr>
        <w:tabs>
          <w:tab w:val="num" w:pos="1137"/>
        </w:tabs>
        <w:ind w:left="1137" w:hanging="360"/>
      </w:pPr>
    </w:lvl>
    <w:lvl w:ilvl="2" w:tplc="0409001B" w:tentative="1">
      <w:start w:val="1"/>
      <w:numFmt w:val="lowerRoman"/>
      <w:lvlText w:val="%3."/>
      <w:lvlJc w:val="right"/>
      <w:pPr>
        <w:tabs>
          <w:tab w:val="num" w:pos="1857"/>
        </w:tabs>
        <w:ind w:left="1857" w:hanging="180"/>
      </w:pPr>
    </w:lvl>
    <w:lvl w:ilvl="3" w:tplc="0409000F" w:tentative="1">
      <w:start w:val="1"/>
      <w:numFmt w:val="decimal"/>
      <w:lvlText w:val="%4."/>
      <w:lvlJc w:val="left"/>
      <w:pPr>
        <w:tabs>
          <w:tab w:val="num" w:pos="2577"/>
        </w:tabs>
        <w:ind w:left="2577" w:hanging="360"/>
      </w:pPr>
    </w:lvl>
    <w:lvl w:ilvl="4" w:tplc="04090019" w:tentative="1">
      <w:start w:val="1"/>
      <w:numFmt w:val="lowerLetter"/>
      <w:lvlText w:val="%5."/>
      <w:lvlJc w:val="left"/>
      <w:pPr>
        <w:tabs>
          <w:tab w:val="num" w:pos="3297"/>
        </w:tabs>
        <w:ind w:left="3297" w:hanging="360"/>
      </w:pPr>
    </w:lvl>
    <w:lvl w:ilvl="5" w:tplc="0409001B" w:tentative="1">
      <w:start w:val="1"/>
      <w:numFmt w:val="lowerRoman"/>
      <w:lvlText w:val="%6."/>
      <w:lvlJc w:val="right"/>
      <w:pPr>
        <w:tabs>
          <w:tab w:val="num" w:pos="4017"/>
        </w:tabs>
        <w:ind w:left="4017" w:hanging="180"/>
      </w:pPr>
    </w:lvl>
    <w:lvl w:ilvl="6" w:tplc="0409000F" w:tentative="1">
      <w:start w:val="1"/>
      <w:numFmt w:val="decimal"/>
      <w:lvlText w:val="%7."/>
      <w:lvlJc w:val="left"/>
      <w:pPr>
        <w:tabs>
          <w:tab w:val="num" w:pos="4737"/>
        </w:tabs>
        <w:ind w:left="4737" w:hanging="360"/>
      </w:pPr>
    </w:lvl>
    <w:lvl w:ilvl="7" w:tplc="04090019" w:tentative="1">
      <w:start w:val="1"/>
      <w:numFmt w:val="lowerLetter"/>
      <w:lvlText w:val="%8."/>
      <w:lvlJc w:val="left"/>
      <w:pPr>
        <w:tabs>
          <w:tab w:val="num" w:pos="5457"/>
        </w:tabs>
        <w:ind w:left="5457" w:hanging="360"/>
      </w:pPr>
    </w:lvl>
    <w:lvl w:ilvl="8" w:tplc="0409001B" w:tentative="1">
      <w:start w:val="1"/>
      <w:numFmt w:val="lowerRoman"/>
      <w:lvlText w:val="%9."/>
      <w:lvlJc w:val="right"/>
      <w:pPr>
        <w:tabs>
          <w:tab w:val="num" w:pos="6177"/>
        </w:tabs>
        <w:ind w:left="6177" w:hanging="180"/>
      </w:pPr>
    </w:lvl>
  </w:abstractNum>
  <w:abstractNum w:abstractNumId="3">
    <w:nsid w:val="04D87984"/>
    <w:multiLevelType w:val="multilevel"/>
    <w:tmpl w:val="21168CF2"/>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F7752D"/>
    <w:multiLevelType w:val="multilevel"/>
    <w:tmpl w:val="1B5E3E3A"/>
    <w:lvl w:ilvl="0">
      <w:start w:val="15"/>
      <w:numFmt w:val="decimal"/>
      <w:lvlText w:val="%1"/>
      <w:lvlJc w:val="left"/>
      <w:pPr>
        <w:tabs>
          <w:tab w:val="num" w:pos="1440"/>
        </w:tabs>
        <w:ind w:left="1440" w:hanging="1440"/>
      </w:pPr>
      <w:rPr>
        <w:rFonts w:hint="default"/>
      </w:rPr>
    </w:lvl>
    <w:lvl w:ilvl="1">
      <w:start w:val="8"/>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8717A5B"/>
    <w:multiLevelType w:val="multilevel"/>
    <w:tmpl w:val="993E8AA6"/>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6">
    <w:nsid w:val="17815250"/>
    <w:multiLevelType w:val="hybridMultilevel"/>
    <w:tmpl w:val="35EAA80E"/>
    <w:lvl w:ilvl="0" w:tplc="8B5A93E4">
      <w:start w:val="2"/>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7">
    <w:nsid w:val="1AE9188A"/>
    <w:multiLevelType w:val="multilevel"/>
    <w:tmpl w:val="19BED10A"/>
    <w:lvl w:ilvl="0">
      <w:start w:val="15"/>
      <w:numFmt w:val="decimal"/>
      <w:lvlText w:val="%1"/>
      <w:lvlJc w:val="left"/>
      <w:pPr>
        <w:tabs>
          <w:tab w:val="num" w:pos="1440"/>
        </w:tabs>
        <w:ind w:left="1440" w:hanging="1440"/>
      </w:pPr>
      <w:rPr>
        <w:rFonts w:hint="default"/>
      </w:rPr>
    </w:lvl>
    <w:lvl w:ilvl="1">
      <w:start w:val="7"/>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F111645"/>
    <w:multiLevelType w:val="hybridMultilevel"/>
    <w:tmpl w:val="05BA1A3E"/>
    <w:lvl w:ilvl="0" w:tplc="0409000D">
      <w:start w:val="1"/>
      <w:numFmt w:val="bullet"/>
      <w:lvlText w:val=""/>
      <w:lvlJc w:val="left"/>
      <w:pPr>
        <w:tabs>
          <w:tab w:val="num" w:pos="417"/>
        </w:tabs>
        <w:ind w:left="417"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2677AE5"/>
    <w:multiLevelType w:val="multilevel"/>
    <w:tmpl w:val="0BEA7200"/>
    <w:lvl w:ilvl="0">
      <w:start w:val="29"/>
      <w:numFmt w:val="decimal"/>
      <w:lvlText w:val="%1"/>
      <w:lvlJc w:val="left"/>
      <w:pPr>
        <w:ind w:left="390" w:hanging="390"/>
      </w:pPr>
      <w:rPr>
        <w:rFonts w:hint="default"/>
      </w:rPr>
    </w:lvl>
    <w:lvl w:ilvl="1">
      <w:start w:val="6"/>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54D2AB5"/>
    <w:multiLevelType w:val="multilevel"/>
    <w:tmpl w:val="49E8B21C"/>
    <w:lvl w:ilvl="0">
      <w:start w:val="15"/>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E97B54"/>
    <w:multiLevelType w:val="multilevel"/>
    <w:tmpl w:val="347AAAE2"/>
    <w:lvl w:ilvl="0">
      <w:start w:val="7"/>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95B3A5D"/>
    <w:multiLevelType w:val="hybridMultilevel"/>
    <w:tmpl w:val="984AF8C2"/>
    <w:name w:val="WW8Num1503"/>
    <w:lvl w:ilvl="0" w:tplc="82CC647A">
      <w:start w:val="1"/>
      <w:numFmt w:val="bullet"/>
      <w:lvlText w:val=""/>
      <w:lvlJc w:val="left"/>
      <w:pPr>
        <w:tabs>
          <w:tab w:val="num" w:pos="680"/>
        </w:tabs>
        <w:ind w:left="680" w:hanging="340"/>
      </w:pPr>
      <w:rPr>
        <w:rFonts w:ascii="Wingdings" w:eastAsia="Times New Roman" w:hAnsi="Wingdings"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DBD71D4"/>
    <w:multiLevelType w:val="multilevel"/>
    <w:tmpl w:val="4B1020D0"/>
    <w:lvl w:ilvl="0">
      <w:start w:val="15"/>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CF66DE"/>
    <w:multiLevelType w:val="multilevel"/>
    <w:tmpl w:val="2E4C8518"/>
    <w:lvl w:ilvl="0">
      <w:start w:val="26"/>
      <w:numFmt w:val="decimal"/>
      <w:lvlText w:val="%1"/>
      <w:lvlJc w:val="left"/>
      <w:pPr>
        <w:tabs>
          <w:tab w:val="num" w:pos="420"/>
        </w:tabs>
        <w:ind w:left="420" w:hanging="420"/>
      </w:pPr>
      <w:rPr>
        <w:rFonts w:hint="default"/>
      </w:rPr>
    </w:lvl>
    <w:lvl w:ilvl="1">
      <w:start w:val="7"/>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08100B0"/>
    <w:multiLevelType w:val="hybridMultilevel"/>
    <w:tmpl w:val="3216F96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66F75FC"/>
    <w:multiLevelType w:val="multilevel"/>
    <w:tmpl w:val="21168CF2"/>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9472971"/>
    <w:multiLevelType w:val="hybridMultilevel"/>
    <w:tmpl w:val="1CFA2E4E"/>
    <w:lvl w:ilvl="0" w:tplc="0D76BF72">
      <w:start w:val="6"/>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E84083B"/>
    <w:multiLevelType w:val="hybridMultilevel"/>
    <w:tmpl w:val="E9842568"/>
    <w:lvl w:ilvl="0" w:tplc="0409000D">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4AA25E9A"/>
    <w:multiLevelType w:val="multilevel"/>
    <w:tmpl w:val="993E8AA6"/>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20">
    <w:nsid w:val="59304C25"/>
    <w:multiLevelType w:val="multilevel"/>
    <w:tmpl w:val="8F9E41B4"/>
    <w:lvl w:ilvl="0">
      <w:start w:val="15"/>
      <w:numFmt w:val="decimal"/>
      <w:lvlText w:val="%1."/>
      <w:lvlJc w:val="left"/>
      <w:pPr>
        <w:tabs>
          <w:tab w:val="num" w:pos="780"/>
        </w:tabs>
        <w:ind w:left="780" w:hanging="780"/>
      </w:pPr>
      <w:rPr>
        <w:rFonts w:hint="default"/>
      </w:rPr>
    </w:lvl>
    <w:lvl w:ilvl="1">
      <w:start w:val="3"/>
      <w:numFmt w:val="decimal"/>
      <w:lvlText w:val="%1.%2."/>
      <w:lvlJc w:val="left"/>
      <w:pPr>
        <w:tabs>
          <w:tab w:val="num" w:pos="780"/>
        </w:tabs>
        <w:ind w:left="780" w:hanging="780"/>
      </w:pPr>
      <w:rPr>
        <w:rFonts w:hint="default"/>
      </w:rPr>
    </w:lvl>
    <w:lvl w:ilvl="2">
      <w:start w:val="9"/>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58D12A2"/>
    <w:multiLevelType w:val="hybridMultilevel"/>
    <w:tmpl w:val="05D06530"/>
    <w:lvl w:ilvl="0" w:tplc="0409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8A542B5"/>
    <w:multiLevelType w:val="hybridMultilevel"/>
    <w:tmpl w:val="B7386C4C"/>
    <w:lvl w:ilvl="0" w:tplc="CC8CB904">
      <w:start w:val="1"/>
      <w:numFmt w:val="lowerLetter"/>
      <w:lvlText w:val="(%1)"/>
      <w:lvlJc w:val="left"/>
      <w:pPr>
        <w:tabs>
          <w:tab w:val="num" w:pos="567"/>
        </w:tabs>
        <w:ind w:left="567"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B2E1596"/>
    <w:multiLevelType w:val="multilevel"/>
    <w:tmpl w:val="993E8AA6"/>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24">
    <w:nsid w:val="77B5211E"/>
    <w:multiLevelType w:val="multilevel"/>
    <w:tmpl w:val="1722D80E"/>
    <w:lvl w:ilvl="0">
      <w:start w:val="1"/>
      <w:numFmt w:val="decimal"/>
      <w:pStyle w:val="Style1"/>
      <w:lvlText w:val="Articolul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7BA70B33"/>
    <w:multiLevelType w:val="multilevel"/>
    <w:tmpl w:val="B74ED8AE"/>
    <w:lvl w:ilvl="0">
      <w:start w:val="2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EC5237E"/>
    <w:multiLevelType w:val="multilevel"/>
    <w:tmpl w:val="B22CC6C4"/>
    <w:lvl w:ilvl="0">
      <w:start w:val="30"/>
      <w:numFmt w:val="decimal"/>
      <w:lvlText w:val="%1"/>
      <w:lvlJc w:val="left"/>
      <w:pPr>
        <w:tabs>
          <w:tab w:val="num" w:pos="420"/>
        </w:tabs>
        <w:ind w:left="420" w:hanging="420"/>
      </w:pPr>
      <w:rPr>
        <w:rFonts w:hint="default"/>
      </w:rPr>
    </w:lvl>
    <w:lvl w:ilvl="1">
      <w:start w:val="6"/>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F7E6267"/>
    <w:multiLevelType w:val="multilevel"/>
    <w:tmpl w:val="AF5251D6"/>
    <w:lvl w:ilvl="0">
      <w:start w:val="25"/>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2"/>
  </w:num>
  <w:num w:numId="2">
    <w:abstractNumId w:val="23"/>
  </w:num>
  <w:num w:numId="3">
    <w:abstractNumId w:val="5"/>
  </w:num>
  <w:num w:numId="4">
    <w:abstractNumId w:val="19"/>
  </w:num>
  <w:num w:numId="5">
    <w:abstractNumId w:val="8"/>
  </w:num>
  <w:num w:numId="6">
    <w:abstractNumId w:val="6"/>
  </w:num>
  <w:num w:numId="7">
    <w:abstractNumId w:val="21"/>
  </w:num>
  <w:num w:numId="8">
    <w:abstractNumId w:val="18"/>
  </w:num>
  <w:num w:numId="9">
    <w:abstractNumId w:val="11"/>
  </w:num>
  <w:num w:numId="10">
    <w:abstractNumId w:val="24"/>
  </w:num>
  <w:num w:numId="11">
    <w:abstractNumId w:val="7"/>
  </w:num>
  <w:num w:numId="12">
    <w:abstractNumId w:val="4"/>
  </w:num>
  <w:num w:numId="13">
    <w:abstractNumId w:val="1"/>
  </w:num>
  <w:num w:numId="14">
    <w:abstractNumId w:val="15"/>
  </w:num>
  <w:num w:numId="15">
    <w:abstractNumId w:val="2"/>
  </w:num>
  <w:num w:numId="16">
    <w:abstractNumId w:val="16"/>
  </w:num>
  <w:num w:numId="17">
    <w:abstractNumId w:val="13"/>
  </w:num>
  <w:num w:numId="18">
    <w:abstractNumId w:val="20"/>
  </w:num>
  <w:num w:numId="19">
    <w:abstractNumId w:val="10"/>
  </w:num>
  <w:num w:numId="20">
    <w:abstractNumId w:val="17"/>
  </w:num>
  <w:num w:numId="21">
    <w:abstractNumId w:val="25"/>
  </w:num>
  <w:num w:numId="22">
    <w:abstractNumId w:val="14"/>
  </w:num>
  <w:num w:numId="23">
    <w:abstractNumId w:val="3"/>
  </w:num>
  <w:num w:numId="24">
    <w:abstractNumId w:val="12"/>
  </w:num>
  <w:num w:numId="25">
    <w:abstractNumId w:val="26"/>
  </w:num>
  <w:num w:numId="26">
    <w:abstractNumId w:val="27"/>
  </w:num>
  <w:num w:numId="27">
    <w:abstractNumId w:val="0"/>
  </w:num>
  <w:num w:numId="2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738F1"/>
    <w:rsid w:val="000112C4"/>
    <w:rsid w:val="0001230E"/>
    <w:rsid w:val="00012722"/>
    <w:rsid w:val="00040187"/>
    <w:rsid w:val="00045860"/>
    <w:rsid w:val="000526EE"/>
    <w:rsid w:val="000530CA"/>
    <w:rsid w:val="00063629"/>
    <w:rsid w:val="000823C9"/>
    <w:rsid w:val="00084DCD"/>
    <w:rsid w:val="00084FCF"/>
    <w:rsid w:val="000C6676"/>
    <w:rsid w:val="000C7699"/>
    <w:rsid w:val="000D6DD9"/>
    <w:rsid w:val="000E68C2"/>
    <w:rsid w:val="00106831"/>
    <w:rsid w:val="00192D58"/>
    <w:rsid w:val="001967D1"/>
    <w:rsid w:val="001B03E6"/>
    <w:rsid w:val="001B4565"/>
    <w:rsid w:val="001C15E4"/>
    <w:rsid w:val="0021023F"/>
    <w:rsid w:val="00217C17"/>
    <w:rsid w:val="00286D0F"/>
    <w:rsid w:val="002B42E6"/>
    <w:rsid w:val="002D5711"/>
    <w:rsid w:val="002D75FE"/>
    <w:rsid w:val="002F1500"/>
    <w:rsid w:val="003437F5"/>
    <w:rsid w:val="00347D49"/>
    <w:rsid w:val="0037686D"/>
    <w:rsid w:val="00390375"/>
    <w:rsid w:val="003A3817"/>
    <w:rsid w:val="003A51C2"/>
    <w:rsid w:val="003A6E4B"/>
    <w:rsid w:val="003B6C3A"/>
    <w:rsid w:val="003E2347"/>
    <w:rsid w:val="003E6BB4"/>
    <w:rsid w:val="00403576"/>
    <w:rsid w:val="00444782"/>
    <w:rsid w:val="00450734"/>
    <w:rsid w:val="0045151B"/>
    <w:rsid w:val="004B43CE"/>
    <w:rsid w:val="004D69F5"/>
    <w:rsid w:val="005072CA"/>
    <w:rsid w:val="005A54F3"/>
    <w:rsid w:val="005C61E9"/>
    <w:rsid w:val="00603938"/>
    <w:rsid w:val="0062029D"/>
    <w:rsid w:val="00626850"/>
    <w:rsid w:val="0063584E"/>
    <w:rsid w:val="006A3155"/>
    <w:rsid w:val="006E5672"/>
    <w:rsid w:val="00795CC9"/>
    <w:rsid w:val="007C0A48"/>
    <w:rsid w:val="007C4DAB"/>
    <w:rsid w:val="007E226E"/>
    <w:rsid w:val="007E5F3A"/>
    <w:rsid w:val="0080353F"/>
    <w:rsid w:val="008039B7"/>
    <w:rsid w:val="00815AB0"/>
    <w:rsid w:val="008552ED"/>
    <w:rsid w:val="008738F1"/>
    <w:rsid w:val="008A015A"/>
    <w:rsid w:val="008A5470"/>
    <w:rsid w:val="008C02B7"/>
    <w:rsid w:val="00900D93"/>
    <w:rsid w:val="00990B0B"/>
    <w:rsid w:val="009D4922"/>
    <w:rsid w:val="00A03692"/>
    <w:rsid w:val="00A83832"/>
    <w:rsid w:val="00AB45E5"/>
    <w:rsid w:val="00AE4349"/>
    <w:rsid w:val="00B01BD2"/>
    <w:rsid w:val="00B21FB4"/>
    <w:rsid w:val="00B47527"/>
    <w:rsid w:val="00B618BD"/>
    <w:rsid w:val="00BA1BA5"/>
    <w:rsid w:val="00BC5201"/>
    <w:rsid w:val="00BF7455"/>
    <w:rsid w:val="00C31FF2"/>
    <w:rsid w:val="00C32CCB"/>
    <w:rsid w:val="00C35A6D"/>
    <w:rsid w:val="00C4182E"/>
    <w:rsid w:val="00C5076A"/>
    <w:rsid w:val="00C7051D"/>
    <w:rsid w:val="00CA77E7"/>
    <w:rsid w:val="00CB5C82"/>
    <w:rsid w:val="00CE026C"/>
    <w:rsid w:val="00CE6F0F"/>
    <w:rsid w:val="00D03968"/>
    <w:rsid w:val="00D43052"/>
    <w:rsid w:val="00D70080"/>
    <w:rsid w:val="00DC1D42"/>
    <w:rsid w:val="00DD3439"/>
    <w:rsid w:val="00E4426B"/>
    <w:rsid w:val="00E656A0"/>
    <w:rsid w:val="00EC3962"/>
    <w:rsid w:val="00ED2E2F"/>
    <w:rsid w:val="00EF5B69"/>
    <w:rsid w:val="00EF5E32"/>
    <w:rsid w:val="00F4611B"/>
    <w:rsid w:val="00F468EF"/>
    <w:rsid w:val="00F53E32"/>
    <w:rsid w:val="00F67951"/>
    <w:rsid w:val="00F77A6D"/>
    <w:rsid w:val="00FB1916"/>
    <w:rsid w:val="00FB4732"/>
    <w:rsid w:val="00FD2646"/>
    <w:rsid w:val="00FF0C9F"/>
    <w:rsid w:val="00FF6A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BD2"/>
  </w:style>
  <w:style w:type="paragraph" w:styleId="Heading1">
    <w:name w:val="heading 1"/>
    <w:basedOn w:val="Normal"/>
    <w:next w:val="Normal"/>
    <w:link w:val="Heading1Char"/>
    <w:qFormat/>
    <w:rsid w:val="008738F1"/>
    <w:pPr>
      <w:keepNext/>
      <w:spacing w:after="0" w:line="240" w:lineRule="auto"/>
      <w:jc w:val="center"/>
      <w:outlineLvl w:val="0"/>
    </w:pPr>
    <w:rPr>
      <w:rFonts w:ascii="Arial" w:eastAsia="Times New Roman" w:hAnsi="Arial" w:cs="Arial"/>
      <w:sz w:val="28"/>
      <w:szCs w:val="24"/>
      <w:lang w:val="ro-RO"/>
    </w:rPr>
  </w:style>
  <w:style w:type="paragraph" w:styleId="Heading2">
    <w:name w:val="heading 2"/>
    <w:basedOn w:val="Normal"/>
    <w:next w:val="Normal"/>
    <w:link w:val="Heading2Char"/>
    <w:qFormat/>
    <w:rsid w:val="008738F1"/>
    <w:pPr>
      <w:keepNext/>
      <w:spacing w:after="0" w:line="240" w:lineRule="auto"/>
      <w:jc w:val="both"/>
      <w:outlineLvl w:val="1"/>
    </w:pPr>
    <w:rPr>
      <w:rFonts w:ascii="Arial" w:eastAsia="Times New Roman" w:hAnsi="Arial" w:cs="Arial"/>
      <w:b/>
      <w:bCs/>
      <w:sz w:val="24"/>
      <w:szCs w:val="24"/>
      <w:lang w:val="ro-RO"/>
    </w:rPr>
  </w:style>
  <w:style w:type="paragraph" w:styleId="Heading3">
    <w:name w:val="heading 3"/>
    <w:basedOn w:val="Normal"/>
    <w:next w:val="Normal"/>
    <w:link w:val="Heading3Char"/>
    <w:qFormat/>
    <w:rsid w:val="008738F1"/>
    <w:pPr>
      <w:keepNext/>
      <w:spacing w:after="0" w:line="240" w:lineRule="auto"/>
      <w:ind w:left="360"/>
      <w:jc w:val="both"/>
      <w:outlineLvl w:val="2"/>
    </w:pPr>
    <w:rPr>
      <w:rFonts w:ascii="Arial" w:eastAsia="Times New Roman" w:hAnsi="Arial" w:cs="Arial"/>
      <w:b/>
      <w:bCs/>
      <w:sz w:val="24"/>
      <w:szCs w:val="24"/>
      <w:lang w:val="ro-RO"/>
    </w:rPr>
  </w:style>
  <w:style w:type="paragraph" w:styleId="Heading4">
    <w:name w:val="heading 4"/>
    <w:basedOn w:val="Normal"/>
    <w:next w:val="Normal"/>
    <w:link w:val="Heading4Char"/>
    <w:qFormat/>
    <w:rsid w:val="008738F1"/>
    <w:pPr>
      <w:keepNext/>
      <w:spacing w:after="0" w:line="240" w:lineRule="auto"/>
      <w:ind w:left="360"/>
      <w:jc w:val="both"/>
      <w:outlineLvl w:val="3"/>
    </w:pPr>
    <w:rPr>
      <w:rFonts w:ascii="Arial" w:eastAsia="Times New Roman" w:hAnsi="Arial" w:cs="Arial"/>
      <w:b/>
      <w:bCs/>
      <w:sz w:val="28"/>
      <w:szCs w:val="24"/>
      <w:lang w:val="ro-RO"/>
    </w:rPr>
  </w:style>
  <w:style w:type="paragraph" w:styleId="Heading5">
    <w:name w:val="heading 5"/>
    <w:basedOn w:val="Normal"/>
    <w:next w:val="Normal"/>
    <w:link w:val="Heading5Char"/>
    <w:qFormat/>
    <w:rsid w:val="008738F1"/>
    <w:pPr>
      <w:keepNext/>
      <w:spacing w:after="0" w:line="240" w:lineRule="auto"/>
      <w:ind w:firstLine="360"/>
      <w:jc w:val="both"/>
      <w:outlineLvl w:val="4"/>
    </w:pPr>
    <w:rPr>
      <w:rFonts w:ascii="Arial" w:eastAsia="Times New Roman" w:hAnsi="Arial" w:cs="Times New Roman"/>
      <w:b/>
      <w:sz w:val="24"/>
      <w:szCs w:val="24"/>
      <w:lang w:val="ro-RO"/>
    </w:rPr>
  </w:style>
  <w:style w:type="paragraph" w:styleId="Heading6">
    <w:name w:val="heading 6"/>
    <w:basedOn w:val="Normal"/>
    <w:next w:val="Normal"/>
    <w:link w:val="Heading6Char"/>
    <w:qFormat/>
    <w:rsid w:val="008738F1"/>
    <w:pPr>
      <w:keepNext/>
      <w:spacing w:after="0" w:line="240" w:lineRule="auto"/>
      <w:outlineLvl w:val="5"/>
    </w:pPr>
    <w:rPr>
      <w:rFonts w:ascii="Arial" w:eastAsia="Times New Roman" w:hAnsi="Arial" w:cs="Times New Roman"/>
      <w:b/>
      <w:sz w:val="24"/>
      <w:szCs w:val="24"/>
    </w:rPr>
  </w:style>
  <w:style w:type="paragraph" w:styleId="Heading7">
    <w:name w:val="heading 7"/>
    <w:basedOn w:val="Normal"/>
    <w:next w:val="Normal"/>
    <w:link w:val="Heading7Char"/>
    <w:qFormat/>
    <w:rsid w:val="008738F1"/>
    <w:pPr>
      <w:keepNext/>
      <w:spacing w:after="0" w:line="240" w:lineRule="auto"/>
      <w:jc w:val="both"/>
      <w:outlineLvl w:val="6"/>
    </w:pPr>
    <w:rPr>
      <w:rFonts w:ascii="Arial" w:eastAsia="Times New Roman" w:hAnsi="Arial" w:cs="Times New Roman"/>
      <w:b/>
      <w:sz w:val="28"/>
      <w:szCs w:val="24"/>
      <w:lang w:val="ro-RO"/>
    </w:rPr>
  </w:style>
  <w:style w:type="paragraph" w:styleId="Heading8">
    <w:name w:val="heading 8"/>
    <w:basedOn w:val="Normal"/>
    <w:next w:val="Normal"/>
    <w:link w:val="Heading8Char"/>
    <w:qFormat/>
    <w:rsid w:val="008738F1"/>
    <w:pPr>
      <w:keepNext/>
      <w:spacing w:after="0" w:line="240" w:lineRule="auto"/>
      <w:ind w:firstLine="284"/>
      <w:jc w:val="both"/>
      <w:outlineLvl w:val="7"/>
    </w:pPr>
    <w:rPr>
      <w:rFonts w:ascii="Arial" w:eastAsia="Times New Roman" w:hAnsi="Arial" w:cs="Times New Roman"/>
      <w:b/>
      <w:bCs/>
      <w:sz w:val="24"/>
      <w:szCs w:val="24"/>
      <w:lang w:val="ro-RO"/>
    </w:rPr>
  </w:style>
  <w:style w:type="paragraph" w:styleId="Heading9">
    <w:name w:val="heading 9"/>
    <w:basedOn w:val="Normal"/>
    <w:next w:val="Normal"/>
    <w:link w:val="Heading9Char"/>
    <w:qFormat/>
    <w:rsid w:val="008738F1"/>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738F1"/>
    <w:rPr>
      <w:rFonts w:ascii="Arial" w:eastAsia="Times New Roman" w:hAnsi="Arial" w:cs="Arial"/>
      <w:sz w:val="28"/>
      <w:szCs w:val="24"/>
      <w:lang w:val="ro-RO"/>
    </w:rPr>
  </w:style>
  <w:style w:type="character" w:customStyle="1" w:styleId="Heading2Char">
    <w:name w:val="Heading 2 Char"/>
    <w:basedOn w:val="DefaultParagraphFont"/>
    <w:link w:val="Heading2"/>
    <w:rsid w:val="008738F1"/>
    <w:rPr>
      <w:rFonts w:ascii="Arial" w:eastAsia="Times New Roman" w:hAnsi="Arial" w:cs="Arial"/>
      <w:b/>
      <w:bCs/>
      <w:sz w:val="24"/>
      <w:szCs w:val="24"/>
      <w:lang w:val="ro-RO"/>
    </w:rPr>
  </w:style>
  <w:style w:type="character" w:customStyle="1" w:styleId="Heading3Char">
    <w:name w:val="Heading 3 Char"/>
    <w:basedOn w:val="DefaultParagraphFont"/>
    <w:link w:val="Heading3"/>
    <w:rsid w:val="008738F1"/>
    <w:rPr>
      <w:rFonts w:ascii="Arial" w:eastAsia="Times New Roman" w:hAnsi="Arial" w:cs="Arial"/>
      <w:b/>
      <w:bCs/>
      <w:sz w:val="24"/>
      <w:szCs w:val="24"/>
      <w:lang w:val="ro-RO"/>
    </w:rPr>
  </w:style>
  <w:style w:type="character" w:customStyle="1" w:styleId="Heading4Char">
    <w:name w:val="Heading 4 Char"/>
    <w:basedOn w:val="DefaultParagraphFont"/>
    <w:link w:val="Heading4"/>
    <w:rsid w:val="008738F1"/>
    <w:rPr>
      <w:rFonts w:ascii="Arial" w:eastAsia="Times New Roman" w:hAnsi="Arial" w:cs="Arial"/>
      <w:b/>
      <w:bCs/>
      <w:sz w:val="28"/>
      <w:szCs w:val="24"/>
      <w:lang w:val="ro-RO"/>
    </w:rPr>
  </w:style>
  <w:style w:type="character" w:customStyle="1" w:styleId="Heading5Char">
    <w:name w:val="Heading 5 Char"/>
    <w:basedOn w:val="DefaultParagraphFont"/>
    <w:link w:val="Heading5"/>
    <w:rsid w:val="008738F1"/>
    <w:rPr>
      <w:rFonts w:ascii="Arial" w:eastAsia="Times New Roman" w:hAnsi="Arial" w:cs="Times New Roman"/>
      <w:b/>
      <w:sz w:val="24"/>
      <w:szCs w:val="24"/>
      <w:lang w:val="ro-RO"/>
    </w:rPr>
  </w:style>
  <w:style w:type="character" w:customStyle="1" w:styleId="Heading6Char">
    <w:name w:val="Heading 6 Char"/>
    <w:basedOn w:val="DefaultParagraphFont"/>
    <w:link w:val="Heading6"/>
    <w:rsid w:val="008738F1"/>
    <w:rPr>
      <w:rFonts w:ascii="Arial" w:eastAsia="Times New Roman" w:hAnsi="Arial" w:cs="Times New Roman"/>
      <w:b/>
      <w:sz w:val="24"/>
      <w:szCs w:val="24"/>
    </w:rPr>
  </w:style>
  <w:style w:type="character" w:customStyle="1" w:styleId="Heading7Char">
    <w:name w:val="Heading 7 Char"/>
    <w:basedOn w:val="DefaultParagraphFont"/>
    <w:link w:val="Heading7"/>
    <w:rsid w:val="008738F1"/>
    <w:rPr>
      <w:rFonts w:ascii="Arial" w:eastAsia="Times New Roman" w:hAnsi="Arial" w:cs="Times New Roman"/>
      <w:b/>
      <w:sz w:val="28"/>
      <w:szCs w:val="24"/>
      <w:lang w:val="ro-RO"/>
    </w:rPr>
  </w:style>
  <w:style w:type="character" w:customStyle="1" w:styleId="Heading8Char">
    <w:name w:val="Heading 8 Char"/>
    <w:basedOn w:val="DefaultParagraphFont"/>
    <w:link w:val="Heading8"/>
    <w:rsid w:val="008738F1"/>
    <w:rPr>
      <w:rFonts w:ascii="Arial" w:eastAsia="Times New Roman" w:hAnsi="Arial" w:cs="Times New Roman"/>
      <w:b/>
      <w:bCs/>
      <w:sz w:val="24"/>
      <w:szCs w:val="24"/>
      <w:lang w:val="ro-RO"/>
    </w:rPr>
  </w:style>
  <w:style w:type="character" w:customStyle="1" w:styleId="Heading9Char">
    <w:name w:val="Heading 9 Char"/>
    <w:basedOn w:val="DefaultParagraphFont"/>
    <w:link w:val="Heading9"/>
    <w:rsid w:val="008738F1"/>
    <w:rPr>
      <w:rFonts w:ascii="Arial" w:eastAsia="Times New Roman" w:hAnsi="Arial" w:cs="Arial"/>
    </w:rPr>
  </w:style>
  <w:style w:type="paragraph" w:styleId="Title">
    <w:name w:val="Title"/>
    <w:basedOn w:val="Normal"/>
    <w:link w:val="TitleChar"/>
    <w:qFormat/>
    <w:rsid w:val="008738F1"/>
    <w:pPr>
      <w:spacing w:after="0" w:line="240" w:lineRule="auto"/>
      <w:jc w:val="center"/>
    </w:pPr>
    <w:rPr>
      <w:rFonts w:ascii="Arial" w:eastAsia="Times New Roman" w:hAnsi="Arial" w:cs="Arial"/>
      <w:b/>
      <w:bCs/>
      <w:sz w:val="24"/>
      <w:szCs w:val="24"/>
    </w:rPr>
  </w:style>
  <w:style w:type="character" w:customStyle="1" w:styleId="TitleChar">
    <w:name w:val="Title Char"/>
    <w:basedOn w:val="DefaultParagraphFont"/>
    <w:link w:val="Title"/>
    <w:rsid w:val="008738F1"/>
    <w:rPr>
      <w:rFonts w:ascii="Arial" w:eastAsia="Times New Roman" w:hAnsi="Arial" w:cs="Arial"/>
      <w:b/>
      <w:bCs/>
      <w:sz w:val="24"/>
      <w:szCs w:val="24"/>
    </w:rPr>
  </w:style>
  <w:style w:type="paragraph" w:styleId="Footer">
    <w:name w:val="footer"/>
    <w:basedOn w:val="Normal"/>
    <w:link w:val="FooterChar"/>
    <w:rsid w:val="008738F1"/>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8738F1"/>
    <w:rPr>
      <w:rFonts w:ascii="Times New Roman" w:eastAsia="Times New Roman" w:hAnsi="Times New Roman" w:cs="Times New Roman"/>
      <w:sz w:val="24"/>
      <w:szCs w:val="24"/>
    </w:rPr>
  </w:style>
  <w:style w:type="paragraph" w:styleId="BodyTextIndent">
    <w:name w:val="Body Text Indent"/>
    <w:basedOn w:val="Normal"/>
    <w:link w:val="BodyTextIndentChar"/>
    <w:rsid w:val="008738F1"/>
    <w:pPr>
      <w:spacing w:after="0" w:line="240" w:lineRule="auto"/>
      <w:ind w:left="360"/>
      <w:jc w:val="both"/>
    </w:pPr>
    <w:rPr>
      <w:rFonts w:ascii="Arial" w:eastAsia="Times New Roman" w:hAnsi="Arial" w:cs="Arial"/>
      <w:b/>
      <w:bCs/>
      <w:sz w:val="24"/>
      <w:szCs w:val="24"/>
      <w:lang w:val="ro-RO"/>
    </w:rPr>
  </w:style>
  <w:style w:type="character" w:customStyle="1" w:styleId="BodyTextIndentChar">
    <w:name w:val="Body Text Indent Char"/>
    <w:basedOn w:val="DefaultParagraphFont"/>
    <w:link w:val="BodyTextIndent"/>
    <w:rsid w:val="008738F1"/>
    <w:rPr>
      <w:rFonts w:ascii="Arial" w:eastAsia="Times New Roman" w:hAnsi="Arial" w:cs="Arial"/>
      <w:b/>
      <w:bCs/>
      <w:sz w:val="24"/>
      <w:szCs w:val="24"/>
      <w:lang w:val="ro-RO"/>
    </w:rPr>
  </w:style>
  <w:style w:type="paragraph" w:styleId="BodyTextIndent2">
    <w:name w:val="Body Text Indent 2"/>
    <w:basedOn w:val="Normal"/>
    <w:link w:val="BodyTextIndent2Char"/>
    <w:rsid w:val="008738F1"/>
    <w:pPr>
      <w:spacing w:after="0" w:line="240" w:lineRule="auto"/>
      <w:ind w:left="360"/>
      <w:jc w:val="both"/>
    </w:pPr>
    <w:rPr>
      <w:rFonts w:ascii="Arial" w:eastAsia="Times New Roman" w:hAnsi="Arial" w:cs="Arial"/>
      <w:sz w:val="24"/>
      <w:szCs w:val="24"/>
      <w:lang w:val="ro-RO"/>
    </w:rPr>
  </w:style>
  <w:style w:type="character" w:customStyle="1" w:styleId="BodyTextIndent2Char">
    <w:name w:val="Body Text Indent 2 Char"/>
    <w:basedOn w:val="DefaultParagraphFont"/>
    <w:link w:val="BodyTextIndent2"/>
    <w:rsid w:val="008738F1"/>
    <w:rPr>
      <w:rFonts w:ascii="Arial" w:eastAsia="Times New Roman" w:hAnsi="Arial" w:cs="Arial"/>
      <w:sz w:val="24"/>
      <w:szCs w:val="24"/>
      <w:lang w:val="ro-RO"/>
    </w:rPr>
  </w:style>
  <w:style w:type="paragraph" w:styleId="BodyTextIndent3">
    <w:name w:val="Body Text Indent 3"/>
    <w:basedOn w:val="Normal"/>
    <w:link w:val="BodyTextIndent3Char"/>
    <w:rsid w:val="008738F1"/>
    <w:pPr>
      <w:spacing w:after="0" w:line="240" w:lineRule="auto"/>
      <w:ind w:left="360" w:firstLine="360"/>
      <w:jc w:val="both"/>
    </w:pPr>
    <w:rPr>
      <w:rFonts w:ascii="Arial" w:eastAsia="Times New Roman" w:hAnsi="Arial" w:cs="Arial"/>
      <w:sz w:val="24"/>
      <w:szCs w:val="24"/>
      <w:lang w:val="ro-RO"/>
    </w:rPr>
  </w:style>
  <w:style w:type="character" w:customStyle="1" w:styleId="BodyTextIndent3Char">
    <w:name w:val="Body Text Indent 3 Char"/>
    <w:basedOn w:val="DefaultParagraphFont"/>
    <w:link w:val="BodyTextIndent3"/>
    <w:rsid w:val="008738F1"/>
    <w:rPr>
      <w:rFonts w:ascii="Arial" w:eastAsia="Times New Roman" w:hAnsi="Arial" w:cs="Arial"/>
      <w:sz w:val="24"/>
      <w:szCs w:val="24"/>
      <w:lang w:val="ro-RO"/>
    </w:rPr>
  </w:style>
  <w:style w:type="paragraph" w:styleId="BodyText">
    <w:name w:val="Body Text"/>
    <w:aliases w:val=" Caracter"/>
    <w:basedOn w:val="Normal"/>
    <w:link w:val="BodyTextChar"/>
    <w:rsid w:val="008738F1"/>
    <w:pPr>
      <w:spacing w:after="0" w:line="240" w:lineRule="auto"/>
      <w:jc w:val="both"/>
    </w:pPr>
    <w:rPr>
      <w:rFonts w:ascii="Arial" w:eastAsia="Times New Roman" w:hAnsi="Arial" w:cs="Times New Roman"/>
      <w:sz w:val="24"/>
      <w:szCs w:val="24"/>
      <w:lang w:val="ro-RO"/>
    </w:rPr>
  </w:style>
  <w:style w:type="character" w:customStyle="1" w:styleId="BodyTextChar">
    <w:name w:val="Body Text Char"/>
    <w:aliases w:val=" Caracter Char"/>
    <w:basedOn w:val="DefaultParagraphFont"/>
    <w:link w:val="BodyText"/>
    <w:rsid w:val="008738F1"/>
    <w:rPr>
      <w:rFonts w:ascii="Arial" w:eastAsia="Times New Roman" w:hAnsi="Arial" w:cs="Times New Roman"/>
      <w:sz w:val="24"/>
      <w:szCs w:val="24"/>
      <w:lang w:val="ro-RO"/>
    </w:rPr>
  </w:style>
  <w:style w:type="paragraph" w:styleId="Header">
    <w:name w:val="header"/>
    <w:basedOn w:val="Normal"/>
    <w:link w:val="HeaderChar"/>
    <w:rsid w:val="008738F1"/>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8738F1"/>
    <w:rPr>
      <w:rFonts w:ascii="Times New Roman" w:eastAsia="Times New Roman" w:hAnsi="Times New Roman" w:cs="Times New Roman"/>
      <w:sz w:val="24"/>
      <w:szCs w:val="24"/>
    </w:rPr>
  </w:style>
  <w:style w:type="table" w:styleId="TableGrid">
    <w:name w:val="Table Grid"/>
    <w:basedOn w:val="TableNormal"/>
    <w:rsid w:val="008738F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8738F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8738F1"/>
    <w:rPr>
      <w:rFonts w:ascii="Tahoma" w:eastAsia="Times New Roman" w:hAnsi="Tahoma" w:cs="Tahoma"/>
      <w:sz w:val="16"/>
      <w:szCs w:val="16"/>
    </w:rPr>
  </w:style>
  <w:style w:type="paragraph" w:customStyle="1" w:styleId="Listparagraf">
    <w:name w:val="Listă paragraf"/>
    <w:basedOn w:val="Normal"/>
    <w:rsid w:val="008738F1"/>
    <w:pPr>
      <w:ind w:left="720"/>
      <w:contextualSpacing/>
    </w:pPr>
    <w:rPr>
      <w:rFonts w:ascii="Calibri" w:eastAsia="Calibri" w:hAnsi="Calibri" w:cs="Times New Roman"/>
      <w:lang w:val="ro-RO"/>
    </w:rPr>
  </w:style>
  <w:style w:type="paragraph" w:customStyle="1" w:styleId="DefaultText2">
    <w:name w:val="Default Text:2"/>
    <w:basedOn w:val="Normal"/>
    <w:rsid w:val="008738F1"/>
    <w:pPr>
      <w:spacing w:after="0" w:line="240" w:lineRule="auto"/>
    </w:pPr>
    <w:rPr>
      <w:rFonts w:ascii="Times New Roman" w:eastAsia="Times New Roman" w:hAnsi="Times New Roman" w:cs="Times New Roman"/>
      <w:noProof/>
      <w:sz w:val="24"/>
      <w:szCs w:val="20"/>
    </w:rPr>
  </w:style>
  <w:style w:type="paragraph" w:customStyle="1" w:styleId="DefaultText1">
    <w:name w:val="Default Text:1"/>
    <w:basedOn w:val="Normal"/>
    <w:link w:val="DefaultText1Char"/>
    <w:rsid w:val="008738F1"/>
    <w:pPr>
      <w:spacing w:after="0" w:line="240" w:lineRule="auto"/>
    </w:pPr>
    <w:rPr>
      <w:rFonts w:ascii="Times New Roman" w:eastAsia="Times New Roman" w:hAnsi="Times New Roman" w:cs="Times New Roman"/>
      <w:noProof/>
      <w:sz w:val="24"/>
      <w:szCs w:val="20"/>
    </w:rPr>
  </w:style>
  <w:style w:type="character" w:customStyle="1" w:styleId="DefaultText1Char">
    <w:name w:val="Default Text:1 Char"/>
    <w:basedOn w:val="DefaultParagraphFont"/>
    <w:link w:val="DefaultText1"/>
    <w:rsid w:val="008738F1"/>
    <w:rPr>
      <w:rFonts w:ascii="Times New Roman" w:eastAsia="Times New Roman" w:hAnsi="Times New Roman" w:cs="Times New Roman"/>
      <w:noProof/>
      <w:sz w:val="24"/>
      <w:szCs w:val="20"/>
    </w:rPr>
  </w:style>
  <w:style w:type="paragraph" w:customStyle="1" w:styleId="DefaultText">
    <w:name w:val="Default Text"/>
    <w:basedOn w:val="Normal"/>
    <w:rsid w:val="008738F1"/>
    <w:pPr>
      <w:spacing w:after="0" w:line="240" w:lineRule="auto"/>
    </w:pPr>
    <w:rPr>
      <w:rFonts w:ascii="Times New Roman" w:eastAsia="Times New Roman" w:hAnsi="Times New Roman" w:cs="Times New Roman"/>
      <w:noProof/>
      <w:sz w:val="24"/>
      <w:szCs w:val="20"/>
    </w:rPr>
  </w:style>
  <w:style w:type="paragraph" w:styleId="FootnoteText">
    <w:name w:val="footnote text"/>
    <w:basedOn w:val="Normal"/>
    <w:link w:val="FootnoteTextChar"/>
    <w:semiHidden/>
    <w:unhideWhenUsed/>
    <w:rsid w:val="008738F1"/>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8738F1"/>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8738F1"/>
    <w:rPr>
      <w:vertAlign w:val="superscript"/>
    </w:rPr>
  </w:style>
  <w:style w:type="character" w:styleId="CommentReference">
    <w:name w:val="annotation reference"/>
    <w:basedOn w:val="DefaultParagraphFont"/>
    <w:semiHidden/>
    <w:unhideWhenUsed/>
    <w:rsid w:val="008738F1"/>
    <w:rPr>
      <w:sz w:val="16"/>
      <w:szCs w:val="16"/>
    </w:rPr>
  </w:style>
  <w:style w:type="paragraph" w:styleId="CommentText">
    <w:name w:val="annotation text"/>
    <w:basedOn w:val="Normal"/>
    <w:link w:val="CommentTextChar"/>
    <w:semiHidden/>
    <w:unhideWhenUsed/>
    <w:rsid w:val="008738F1"/>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738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738F1"/>
    <w:rPr>
      <w:b/>
      <w:bCs/>
    </w:rPr>
  </w:style>
  <w:style w:type="character" w:customStyle="1" w:styleId="CommentSubjectChar">
    <w:name w:val="Comment Subject Char"/>
    <w:basedOn w:val="CommentTextChar"/>
    <w:link w:val="CommentSubject"/>
    <w:semiHidden/>
    <w:rsid w:val="008738F1"/>
    <w:rPr>
      <w:b/>
      <w:bCs/>
    </w:rPr>
  </w:style>
  <w:style w:type="character" w:styleId="PageNumber">
    <w:name w:val="page number"/>
    <w:basedOn w:val="DefaultParagraphFont"/>
    <w:rsid w:val="008738F1"/>
  </w:style>
  <w:style w:type="paragraph" w:customStyle="1" w:styleId="Par1">
    <w:name w:val="Par_1"/>
    <w:basedOn w:val="Normal"/>
    <w:link w:val="Par1Char"/>
    <w:rsid w:val="008738F1"/>
    <w:pPr>
      <w:spacing w:after="0" w:line="240" w:lineRule="auto"/>
      <w:ind w:left="580" w:hanging="580"/>
      <w:jc w:val="both"/>
    </w:pPr>
    <w:rPr>
      <w:rFonts w:ascii="Times New Roman" w:eastAsia="Times New Roman" w:hAnsi="Times New Roman" w:cs="Times New Roman"/>
      <w:color w:val="000000"/>
      <w:sz w:val="18"/>
      <w:szCs w:val="20"/>
      <w:lang w:eastAsia="en-GB"/>
    </w:rPr>
  </w:style>
  <w:style w:type="paragraph" w:customStyle="1" w:styleId="StyleText2ArialBoldCenteredLeft0cmAfter0pt">
    <w:name w:val="Style Text 2 + Arial Bold Centered Left:  0 cm After:  0 pt"/>
    <w:basedOn w:val="Normal"/>
    <w:rsid w:val="008738F1"/>
    <w:pPr>
      <w:tabs>
        <w:tab w:val="left" w:pos="2161"/>
      </w:tabs>
      <w:spacing w:after="0" w:line="240" w:lineRule="auto"/>
      <w:jc w:val="center"/>
      <w:outlineLvl w:val="1"/>
    </w:pPr>
    <w:rPr>
      <w:rFonts w:ascii="Arial" w:eastAsia="Times New Roman" w:hAnsi="Arial" w:cs="Times New Roman"/>
      <w:b/>
      <w:bCs/>
      <w:sz w:val="24"/>
      <w:szCs w:val="20"/>
      <w:lang w:val="en-GB" w:eastAsia="en-GB"/>
    </w:rPr>
  </w:style>
  <w:style w:type="character" w:customStyle="1" w:styleId="Par1Char">
    <w:name w:val="Par_1 Char"/>
    <w:basedOn w:val="DefaultParagraphFont"/>
    <w:link w:val="Par1"/>
    <w:rsid w:val="008738F1"/>
    <w:rPr>
      <w:rFonts w:ascii="Times New Roman" w:eastAsia="Times New Roman" w:hAnsi="Times New Roman" w:cs="Times New Roman"/>
      <w:color w:val="000000"/>
      <w:sz w:val="18"/>
      <w:szCs w:val="20"/>
      <w:lang w:eastAsia="en-GB"/>
    </w:rPr>
  </w:style>
  <w:style w:type="paragraph" w:customStyle="1" w:styleId="CM18">
    <w:name w:val="CM18"/>
    <w:basedOn w:val="Normal"/>
    <w:next w:val="Normal"/>
    <w:rsid w:val="008738F1"/>
    <w:pPr>
      <w:widowControl w:val="0"/>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customStyle="1" w:styleId="Default">
    <w:name w:val="Default"/>
    <w:rsid w:val="008738F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ro-RO" w:eastAsia="ro-RO"/>
    </w:rPr>
  </w:style>
  <w:style w:type="paragraph" w:customStyle="1" w:styleId="highlight">
    <w:name w:val="highlight"/>
    <w:basedOn w:val="Normal"/>
    <w:rsid w:val="008738F1"/>
    <w:pPr>
      <w:pBdr>
        <w:top w:val="dashed" w:sz="6" w:space="0" w:color="666666"/>
        <w:left w:val="dashed" w:sz="6" w:space="0" w:color="666666"/>
        <w:bottom w:val="dashed" w:sz="6" w:space="0" w:color="666666"/>
        <w:right w:val="dashed" w:sz="6" w:space="0" w:color="666666"/>
      </w:pBdr>
      <w:shd w:val="clear" w:color="auto" w:fill="CCCCCC"/>
      <w:spacing w:before="100" w:beforeAutospacing="1" w:after="100" w:afterAutospacing="1" w:line="240" w:lineRule="auto"/>
    </w:pPr>
    <w:rPr>
      <w:rFonts w:ascii="Times New Roman" w:eastAsia="Times New Roman" w:hAnsi="Times New Roman" w:cs="Times New Roman"/>
      <w:color w:val="000000"/>
      <w:sz w:val="24"/>
      <w:szCs w:val="24"/>
      <w:lang w:val="ro-RO" w:eastAsia="ro-RO"/>
    </w:rPr>
  </w:style>
  <w:style w:type="paragraph" w:customStyle="1" w:styleId="CM17">
    <w:name w:val="CM17"/>
    <w:basedOn w:val="Normal"/>
    <w:next w:val="Normal"/>
    <w:rsid w:val="008738F1"/>
    <w:pPr>
      <w:widowControl w:val="0"/>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customStyle="1" w:styleId="CM16">
    <w:name w:val="CM16"/>
    <w:basedOn w:val="Normal"/>
    <w:next w:val="Normal"/>
    <w:rsid w:val="008738F1"/>
    <w:pPr>
      <w:widowControl w:val="0"/>
      <w:autoSpaceDE w:val="0"/>
      <w:autoSpaceDN w:val="0"/>
      <w:adjustRightInd w:val="0"/>
      <w:spacing w:after="0" w:line="553" w:lineRule="atLeast"/>
    </w:pPr>
    <w:rPr>
      <w:rFonts w:ascii="Times New Roman" w:eastAsia="Times New Roman" w:hAnsi="Times New Roman" w:cs="Times New Roman"/>
      <w:sz w:val="24"/>
      <w:szCs w:val="24"/>
      <w:lang w:val="ro-RO" w:eastAsia="ro-RO"/>
    </w:rPr>
  </w:style>
  <w:style w:type="paragraph" w:customStyle="1" w:styleId="Style1">
    <w:name w:val="Style1"/>
    <w:basedOn w:val="Normal"/>
    <w:next w:val="Title"/>
    <w:rsid w:val="008738F1"/>
    <w:pPr>
      <w:keepNext/>
      <w:numPr>
        <w:numId w:val="10"/>
      </w:numPr>
      <w:spacing w:before="240" w:after="240" w:line="240" w:lineRule="auto"/>
      <w:outlineLvl w:val="0"/>
    </w:pPr>
    <w:rPr>
      <w:rFonts w:ascii="Arial" w:eastAsia="Times New Roman" w:hAnsi="Arial" w:cs="Arial"/>
      <w:b/>
      <w:bCs/>
      <w:lang w:val="en-GB" w:eastAsia="en-GB"/>
    </w:rPr>
  </w:style>
  <w:style w:type="paragraph" w:styleId="ListParagraph">
    <w:name w:val="List Paragraph"/>
    <w:basedOn w:val="Normal"/>
    <w:uiPriority w:val="34"/>
    <w:qFormat/>
    <w:rsid w:val="00900D9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656</TotalTime>
  <Pages>20</Pages>
  <Words>12858</Words>
  <Characters>73292</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baiu.ilariana</dc:creator>
  <cp:keywords/>
  <dc:description/>
  <cp:lastModifiedBy>baiu.ilariana</cp:lastModifiedBy>
  <cp:revision>105</cp:revision>
  <dcterms:created xsi:type="dcterms:W3CDTF">2011-06-01T08:13:00Z</dcterms:created>
  <dcterms:modified xsi:type="dcterms:W3CDTF">2011-06-10T07:47:00Z</dcterms:modified>
</cp:coreProperties>
</file>